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FF12B85" w14:textId="1C7311D0" w:rsidR="00474851" w:rsidRPr="00AE1D94" w:rsidRDefault="006D0F0C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bookmarkStart w:id="1" w:name="_GoBack"/>
      <w:r w:rsidRPr="00134375">
        <w:rPr>
          <w:b/>
          <w:bCs/>
          <w:sz w:val="28"/>
          <w:szCs w:val="28"/>
          <w:lang w:val="ru-RU"/>
        </w:rPr>
        <w:t>Гибридный Laser</w:t>
      </w:r>
      <w:r w:rsidR="00134375" w:rsidRPr="00134375">
        <w:rPr>
          <w:b/>
          <w:bCs/>
          <w:sz w:val="28"/>
          <w:szCs w:val="28"/>
          <w:lang w:val="ru-RU"/>
        </w:rPr>
        <w:t xml:space="preserve">-LED </w:t>
      </w:r>
      <w:r w:rsidRPr="00134375">
        <w:rPr>
          <w:b/>
          <w:bCs/>
          <w:sz w:val="28"/>
          <w:szCs w:val="28"/>
          <w:lang w:val="ru-RU"/>
        </w:rPr>
        <w:t xml:space="preserve">проектор </w:t>
      </w:r>
      <w:r w:rsidR="00134375" w:rsidRPr="00134375">
        <w:rPr>
          <w:b/>
          <w:bCs/>
          <w:sz w:val="28"/>
          <w:szCs w:val="28"/>
          <w:lang w:val="ru-RU"/>
        </w:rPr>
        <w:t>LG</w:t>
      </w:r>
      <w:r w:rsidR="007455BE">
        <w:rPr>
          <w:b/>
          <w:bCs/>
          <w:sz w:val="28"/>
          <w:szCs w:val="28"/>
          <w:lang w:val="ru-RU"/>
        </w:rPr>
        <w:t xml:space="preserve"> </w:t>
      </w:r>
      <w:r w:rsidR="000A6F51" w:rsidRPr="007455BE">
        <w:rPr>
          <w:b/>
          <w:bCs/>
          <w:sz w:val="28"/>
          <w:szCs w:val="28"/>
          <w:lang w:val="ru-RU"/>
        </w:rPr>
        <w:t>CineBeam</w:t>
      </w:r>
      <w:r w:rsidR="00134375" w:rsidRPr="00134375">
        <w:rPr>
          <w:b/>
          <w:bCs/>
          <w:sz w:val="28"/>
          <w:szCs w:val="28"/>
          <w:lang w:val="ru-RU"/>
        </w:rPr>
        <w:t xml:space="preserve"> </w:t>
      </w:r>
      <w:r w:rsidR="00B96A74">
        <w:rPr>
          <w:b/>
          <w:bCs/>
          <w:sz w:val="28"/>
          <w:szCs w:val="28"/>
          <w:lang w:val="ru-RU"/>
        </w:rPr>
        <w:t>HU710PW</w:t>
      </w:r>
      <w:r w:rsidR="00134375" w:rsidRPr="00134375">
        <w:rPr>
          <w:b/>
          <w:bCs/>
          <w:sz w:val="28"/>
          <w:szCs w:val="28"/>
          <w:lang w:val="ru-RU"/>
        </w:rPr>
        <w:t xml:space="preserve"> 4K UHD</w:t>
      </w:r>
      <w:r w:rsidR="009A42B8" w:rsidRPr="00AE1D94">
        <w:rPr>
          <w:b/>
          <w:bCs/>
          <w:sz w:val="28"/>
          <w:szCs w:val="28"/>
          <w:lang w:val="ru-RU"/>
        </w:rPr>
        <w:t>:</w:t>
      </w:r>
      <w:r w:rsidR="00655630" w:rsidRPr="00AE1D94">
        <w:rPr>
          <w:b/>
          <w:bCs/>
          <w:sz w:val="28"/>
          <w:szCs w:val="28"/>
          <w:lang w:val="ru-RU"/>
        </w:rPr>
        <w:t xml:space="preserve"> </w:t>
      </w:r>
      <w:r w:rsidR="000A6F51" w:rsidRPr="00134375">
        <w:rPr>
          <w:b/>
          <w:bCs/>
          <w:sz w:val="28"/>
          <w:szCs w:val="28"/>
          <w:lang w:val="ru-RU"/>
        </w:rPr>
        <w:t>кинематографическое качество просмотра на большом экране до 300 дюймов</w:t>
      </w:r>
    </w:p>
    <w:bookmarkEnd w:id="1"/>
    <w:p w14:paraId="621F95E9" w14:textId="77777777" w:rsidR="001E1FAD" w:rsidRPr="00AE1D94" w:rsidRDefault="001E1FAD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14:paraId="70C6EA93" w14:textId="77777777" w:rsidR="00474851" w:rsidRPr="00AE1D94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14:paraId="013A80C3" w14:textId="21EED173" w:rsidR="00802311" w:rsidRPr="00802311" w:rsidRDefault="009A42B8" w:rsidP="0080231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AE1D94">
        <w:rPr>
          <w:b/>
          <w:bCs/>
          <w:lang w:val="ru-RU"/>
        </w:rPr>
        <w:t>Москва</w:t>
      </w:r>
      <w:r w:rsidR="00474851" w:rsidRPr="00AE1D94">
        <w:rPr>
          <w:b/>
          <w:bCs/>
          <w:lang w:val="ru-RU"/>
        </w:rPr>
        <w:t xml:space="preserve">, </w:t>
      </w:r>
      <w:r w:rsidR="00E04ED4" w:rsidRPr="00336129">
        <w:rPr>
          <w:b/>
          <w:bCs/>
          <w:lang w:val="ru-RU"/>
        </w:rPr>
        <w:t>11</w:t>
      </w:r>
      <w:r w:rsidR="003738AC">
        <w:rPr>
          <w:b/>
          <w:bCs/>
          <w:lang w:val="ru-RU"/>
        </w:rPr>
        <w:t xml:space="preserve"> марта</w:t>
      </w:r>
      <w:r w:rsidR="004B4CFE">
        <w:rPr>
          <w:b/>
          <w:bCs/>
          <w:lang w:val="ru-RU"/>
        </w:rPr>
        <w:t xml:space="preserve"> 2022</w:t>
      </w:r>
      <w:r w:rsidR="00474851" w:rsidRPr="00AE1D94">
        <w:rPr>
          <w:b/>
          <w:bCs/>
          <w:lang w:val="ru-RU"/>
        </w:rPr>
        <w:t xml:space="preserve"> г. </w:t>
      </w:r>
      <w:r w:rsidR="00474851" w:rsidRPr="00AE1D94">
        <w:rPr>
          <w:lang w:val="ru-RU"/>
        </w:rPr>
        <w:t>—</w:t>
      </w:r>
      <w:r w:rsidRPr="00AE1D94">
        <w:rPr>
          <w:lang w:val="ru-RU"/>
        </w:rPr>
        <w:t xml:space="preserve"> </w:t>
      </w:r>
      <w:r w:rsidR="00802311" w:rsidRPr="00802311">
        <w:rPr>
          <w:color w:val="000000" w:themeColor="text1"/>
          <w:lang w:val="ru-RU" w:eastAsia="ko-KR"/>
        </w:rPr>
        <w:t xml:space="preserve">Компания LG Electronics </w:t>
      </w:r>
      <w:del w:id="2" w:author="Татьяна" w:date="2022-03-11T15:55:00Z">
        <w:r w:rsidR="00802311" w:rsidRPr="00802311" w:rsidDel="003D3339">
          <w:rPr>
            <w:color w:val="000000" w:themeColor="text1"/>
            <w:lang w:val="ru-RU" w:eastAsia="ko-KR"/>
          </w:rPr>
          <w:delText xml:space="preserve">(LG) </w:delText>
        </w:r>
      </w:del>
      <w:r w:rsidR="003738AC">
        <w:rPr>
          <w:color w:val="000000" w:themeColor="text1"/>
          <w:lang w:val="ru-RU" w:eastAsia="ko-KR"/>
        </w:rPr>
        <w:t>представляет на российском рынке</w:t>
      </w:r>
      <w:r w:rsidR="00802311" w:rsidRPr="00802311">
        <w:rPr>
          <w:color w:val="000000" w:themeColor="text1"/>
          <w:lang w:val="ru-RU" w:eastAsia="ko-KR"/>
        </w:rPr>
        <w:t xml:space="preserve"> </w:t>
      </w:r>
      <w:r w:rsidR="007276E9">
        <w:rPr>
          <w:color w:val="000000" w:themeColor="text1"/>
          <w:lang w:val="ru-RU" w:eastAsia="ko-KR"/>
        </w:rPr>
        <w:t>г</w:t>
      </w:r>
      <w:r w:rsidR="007276E9" w:rsidRPr="007276E9">
        <w:rPr>
          <w:color w:val="000000" w:themeColor="text1"/>
          <w:lang w:val="ru-RU" w:eastAsia="ko-KR"/>
        </w:rPr>
        <w:t xml:space="preserve">ибридный Laser-LED </w:t>
      </w:r>
      <w:r w:rsidR="00331B27">
        <w:rPr>
          <w:color w:val="000000" w:themeColor="text1"/>
          <w:lang w:val="ru-RU" w:eastAsia="ko-KR"/>
        </w:rPr>
        <w:t>Смарт-</w:t>
      </w:r>
      <w:r w:rsidR="007276E9" w:rsidRPr="007276E9">
        <w:rPr>
          <w:color w:val="000000" w:themeColor="text1"/>
          <w:lang w:val="ru-RU" w:eastAsia="ko-KR"/>
        </w:rPr>
        <w:t xml:space="preserve">проектор LG </w:t>
      </w:r>
      <w:r w:rsidR="007455BE" w:rsidRPr="007455BE">
        <w:rPr>
          <w:color w:val="000000" w:themeColor="text1"/>
          <w:lang w:val="ru-RU" w:eastAsia="ko-KR"/>
        </w:rPr>
        <w:t xml:space="preserve">CineBeam </w:t>
      </w:r>
      <w:r w:rsidR="00B96A74">
        <w:rPr>
          <w:color w:val="000000" w:themeColor="text1"/>
          <w:lang w:val="ru-RU" w:eastAsia="ko-KR"/>
        </w:rPr>
        <w:t>HU710PW</w:t>
      </w:r>
      <w:r w:rsidR="007276E9" w:rsidRPr="007276E9">
        <w:rPr>
          <w:color w:val="000000" w:themeColor="text1"/>
          <w:lang w:val="ru-RU" w:eastAsia="ko-KR"/>
        </w:rPr>
        <w:t xml:space="preserve"> 4K UHD</w:t>
      </w:r>
      <w:r w:rsidR="007276E9">
        <w:rPr>
          <w:color w:val="000000" w:themeColor="text1"/>
          <w:lang w:val="ru-RU" w:eastAsia="ko-KR"/>
        </w:rPr>
        <w:t xml:space="preserve">, сочетающий в себе преимущества лазерной и светодиодной технологии. </w:t>
      </w:r>
      <w:r w:rsidR="007455BE">
        <w:rPr>
          <w:color w:val="000000" w:themeColor="text1"/>
          <w:lang w:val="ru-RU" w:eastAsia="ko-KR"/>
        </w:rPr>
        <w:t xml:space="preserve"> </w:t>
      </w:r>
    </w:p>
    <w:p w14:paraId="00BB657B" w14:textId="2074FEAF" w:rsidR="00B43BCA" w:rsidRDefault="00B43BCA" w:rsidP="00802311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B43BCA">
        <w:rPr>
          <w:color w:val="000000" w:themeColor="text1"/>
          <w:lang w:val="ru-RU" w:eastAsia="ko-KR"/>
        </w:rPr>
        <w:t xml:space="preserve">Благодаря новому гибридному источнику света LG, </w:t>
      </w:r>
      <w:r w:rsidR="007F098D">
        <w:rPr>
          <w:color w:val="000000" w:themeColor="text1"/>
          <w:lang w:val="ru-RU" w:eastAsia="ko-KR"/>
        </w:rPr>
        <w:t>проектор</w:t>
      </w:r>
      <w:r w:rsidR="007455BE">
        <w:rPr>
          <w:color w:val="000000" w:themeColor="text1"/>
          <w:lang w:val="ru-RU" w:eastAsia="ko-KR"/>
        </w:rPr>
        <w:t xml:space="preserve"> </w:t>
      </w:r>
      <w:r w:rsidR="007455BE">
        <w:rPr>
          <w:color w:val="000000" w:themeColor="text1"/>
          <w:lang w:eastAsia="ko-KR"/>
        </w:rPr>
        <w:t>LG</w:t>
      </w:r>
      <w:r w:rsidR="007F098D">
        <w:rPr>
          <w:color w:val="000000" w:themeColor="text1"/>
          <w:lang w:val="ru-RU" w:eastAsia="ko-KR"/>
        </w:rPr>
        <w:t xml:space="preserve"> </w:t>
      </w:r>
      <w:r w:rsidRPr="00B43BCA">
        <w:rPr>
          <w:color w:val="000000" w:themeColor="text1"/>
          <w:lang w:val="ru-RU" w:eastAsia="ko-KR"/>
        </w:rPr>
        <w:t xml:space="preserve">HU710PW использует светодиодный источник света, поддерживаемый лазерной технологией, для получения яркости 2000 ANSI люменов. Таким образом, </w:t>
      </w:r>
      <w:r w:rsidR="003738AC">
        <w:rPr>
          <w:color w:val="000000" w:themeColor="text1"/>
          <w:lang w:val="ru-RU" w:eastAsia="ko-KR"/>
        </w:rPr>
        <w:t>пользователю доступен</w:t>
      </w:r>
      <w:r w:rsidR="003610F5" w:rsidRPr="00336129">
        <w:rPr>
          <w:color w:val="000000" w:themeColor="text1"/>
          <w:lang w:val="ru-RU" w:eastAsia="ko-KR"/>
        </w:rPr>
        <w:t xml:space="preserve"> </w:t>
      </w:r>
      <w:r w:rsidR="003610F5">
        <w:rPr>
          <w:color w:val="000000" w:themeColor="text1"/>
          <w:lang w:val="ru-RU" w:eastAsia="ko-KR"/>
        </w:rPr>
        <w:t>просмотр</w:t>
      </w:r>
      <w:r w:rsidR="003738AC">
        <w:rPr>
          <w:color w:val="000000" w:themeColor="text1"/>
          <w:lang w:val="ru-RU" w:eastAsia="ko-KR"/>
        </w:rPr>
        <w:t xml:space="preserve"> контент</w:t>
      </w:r>
      <w:r w:rsidR="003610F5">
        <w:rPr>
          <w:color w:val="000000" w:themeColor="text1"/>
          <w:lang w:val="ru-RU" w:eastAsia="ko-KR"/>
        </w:rPr>
        <w:t>а</w:t>
      </w:r>
      <w:r w:rsidRPr="00B43BCA">
        <w:rPr>
          <w:color w:val="000000" w:themeColor="text1"/>
          <w:lang w:val="ru-RU" w:eastAsia="ko-KR"/>
        </w:rPr>
        <w:t xml:space="preserve"> с повышенной яркостью и точной цветопередачей.</w:t>
      </w:r>
    </w:p>
    <w:p w14:paraId="4D9A1718" w14:textId="1AE83957" w:rsidR="007276E9" w:rsidRDefault="007F098D" w:rsidP="00802311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val="ru-RU" w:eastAsia="ko-KR"/>
        </w:rPr>
        <w:t xml:space="preserve">Проектор </w:t>
      </w:r>
      <w:r w:rsidR="007455BE" w:rsidRPr="007455BE">
        <w:rPr>
          <w:color w:val="000000" w:themeColor="text1"/>
          <w:lang w:val="ru-RU" w:eastAsia="ko-KR"/>
        </w:rPr>
        <w:t xml:space="preserve">LG HU710PW </w:t>
      </w:r>
      <w:r w:rsidR="007276E9" w:rsidRPr="007276E9">
        <w:rPr>
          <w:color w:val="000000" w:themeColor="text1"/>
          <w:lang w:val="ru-RU" w:eastAsia="ko-KR"/>
        </w:rPr>
        <w:t>с 8,3 мега пикселя разрешения</w:t>
      </w:r>
      <w:r>
        <w:rPr>
          <w:color w:val="000000" w:themeColor="text1"/>
          <w:lang w:val="ru-RU" w:eastAsia="ko-KR"/>
        </w:rPr>
        <w:t xml:space="preserve"> 4K UHD и гибридной технологией</w:t>
      </w:r>
      <w:r w:rsidR="007276E9" w:rsidRPr="007276E9">
        <w:rPr>
          <w:color w:val="000000" w:themeColor="text1"/>
          <w:lang w:val="ru-RU" w:eastAsia="ko-KR"/>
        </w:rPr>
        <w:t xml:space="preserve"> обеспечивает точную передачу деталей на экране с диагональю до 300 дюймов. С коэффициентом контрастности 2M:1 он может передать глубину темных и ярких сцен. Точность цветопередачи в условиях помещения достигается благодаря широкому цветовому охвату 94% DCI-P3</w:t>
      </w:r>
      <w:r w:rsidR="006B7DFE">
        <w:rPr>
          <w:color w:val="000000" w:themeColor="text1"/>
          <w:lang w:val="ru-RU" w:eastAsia="ko-KR"/>
        </w:rPr>
        <w:t>.</w:t>
      </w:r>
      <w:r w:rsidR="00B8590A">
        <w:rPr>
          <w:color w:val="000000" w:themeColor="text1"/>
          <w:lang w:val="ru-RU" w:eastAsia="ko-KR"/>
        </w:rPr>
        <w:t xml:space="preserve"> </w:t>
      </w:r>
    </w:p>
    <w:p w14:paraId="4EDCFCC6" w14:textId="62FD71F7" w:rsidR="000D7C40" w:rsidRDefault="000D7C40" w:rsidP="000D7C40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0D7C40">
        <w:rPr>
          <w:color w:val="000000" w:themeColor="text1"/>
          <w:lang w:val="ru-RU" w:eastAsia="ko-KR"/>
        </w:rPr>
        <w:t>Режим диафрагмы</w:t>
      </w:r>
      <w:r w:rsidR="00807FA3" w:rsidRPr="00807FA3">
        <w:rPr>
          <w:color w:val="000000" w:themeColor="text1"/>
          <w:lang w:val="ru-RU" w:eastAsia="ko-KR"/>
        </w:rPr>
        <w:t xml:space="preserve"> </w:t>
      </w:r>
      <w:r w:rsidR="00807FA3">
        <w:rPr>
          <w:color w:val="000000" w:themeColor="text1"/>
          <w:lang w:val="ru-RU" w:eastAsia="ko-KR"/>
        </w:rPr>
        <w:t>позволяет проектору эффективно от</w:t>
      </w:r>
      <w:r w:rsidR="00DA4198">
        <w:rPr>
          <w:color w:val="000000" w:themeColor="text1"/>
          <w:lang w:val="ru-RU" w:eastAsia="ko-KR"/>
        </w:rPr>
        <w:t>об</w:t>
      </w:r>
      <w:r w:rsidR="00807FA3">
        <w:rPr>
          <w:color w:val="000000" w:themeColor="text1"/>
          <w:lang w:val="ru-RU" w:eastAsia="ko-KR"/>
        </w:rPr>
        <w:t xml:space="preserve">ражать контент как в ярком, так и </w:t>
      </w:r>
      <w:r w:rsidR="00DA4198">
        <w:rPr>
          <w:color w:val="000000" w:themeColor="text1"/>
          <w:lang w:val="ru-RU" w:eastAsia="ko-KR"/>
        </w:rPr>
        <w:t xml:space="preserve">в </w:t>
      </w:r>
      <w:r w:rsidR="00807FA3">
        <w:rPr>
          <w:color w:val="000000" w:themeColor="text1"/>
          <w:lang w:val="ru-RU" w:eastAsia="ko-KR"/>
        </w:rPr>
        <w:t>т</w:t>
      </w:r>
      <w:r w:rsidR="00D21872">
        <w:rPr>
          <w:color w:val="000000" w:themeColor="text1"/>
          <w:lang w:val="ru-RU" w:eastAsia="ko-KR"/>
        </w:rPr>
        <w:t>ё</w:t>
      </w:r>
      <w:r w:rsidR="00807FA3">
        <w:rPr>
          <w:color w:val="000000" w:themeColor="text1"/>
          <w:lang w:val="ru-RU" w:eastAsia="ko-KR"/>
        </w:rPr>
        <w:t>мном</w:t>
      </w:r>
      <w:r w:rsidRPr="000D7C40">
        <w:rPr>
          <w:color w:val="000000" w:themeColor="text1"/>
          <w:lang w:val="ru-RU" w:eastAsia="ko-KR"/>
        </w:rPr>
        <w:t xml:space="preserve"> помещени</w:t>
      </w:r>
      <w:r w:rsidR="00DA4198">
        <w:rPr>
          <w:color w:val="000000" w:themeColor="text1"/>
          <w:lang w:val="ru-RU" w:eastAsia="ko-KR"/>
        </w:rPr>
        <w:t>и</w:t>
      </w:r>
      <w:r w:rsidR="007F098D">
        <w:rPr>
          <w:color w:val="000000" w:themeColor="text1"/>
          <w:lang w:val="ru-RU" w:eastAsia="ko-KR"/>
        </w:rPr>
        <w:t xml:space="preserve">. </w:t>
      </w:r>
      <w:r w:rsidRPr="000D7C40">
        <w:rPr>
          <w:color w:val="000000" w:themeColor="text1"/>
          <w:lang w:val="ru-RU" w:eastAsia="ko-KR"/>
        </w:rPr>
        <w:t>В зависимости от условий освещённости помещения для просмотра, вы можете изменить режим диафрагмы.</w:t>
      </w:r>
    </w:p>
    <w:p w14:paraId="129288D7" w14:textId="4C63D504" w:rsidR="007F098D" w:rsidRDefault="007F098D" w:rsidP="000D7C40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val="ru-RU" w:eastAsia="ko-KR"/>
        </w:rPr>
        <w:t>Новинка поддерживает р</w:t>
      </w:r>
      <w:r w:rsidRPr="007F098D">
        <w:rPr>
          <w:color w:val="000000" w:themeColor="text1"/>
          <w:lang w:val="ru-RU" w:eastAsia="ko-KR"/>
        </w:rPr>
        <w:t>ежим Filmmaker</w:t>
      </w:r>
      <w:r>
        <w:rPr>
          <w:color w:val="000000" w:themeColor="text1"/>
          <w:lang w:val="ru-RU" w:eastAsia="ko-KR"/>
        </w:rPr>
        <w:t>, который</w:t>
      </w:r>
      <w:r w:rsidRPr="007F098D">
        <w:rPr>
          <w:color w:val="000000" w:themeColor="text1"/>
          <w:lang w:val="ru-RU" w:eastAsia="ko-KR"/>
        </w:rPr>
        <w:t xml:space="preserve"> отключает сглаживание движения и другие настр</w:t>
      </w:r>
      <w:r>
        <w:rPr>
          <w:color w:val="000000" w:themeColor="text1"/>
          <w:lang w:val="ru-RU" w:eastAsia="ko-KR"/>
        </w:rPr>
        <w:t>ойки обработки видео, чтобы</w:t>
      </w:r>
      <w:r w:rsidRPr="007F098D">
        <w:rPr>
          <w:color w:val="000000" w:themeColor="text1"/>
          <w:lang w:val="ru-RU" w:eastAsia="ko-KR"/>
        </w:rPr>
        <w:t xml:space="preserve"> точно переда</w:t>
      </w:r>
      <w:r>
        <w:rPr>
          <w:color w:val="000000" w:themeColor="text1"/>
          <w:lang w:val="ru-RU" w:eastAsia="ko-KR"/>
        </w:rPr>
        <w:t>ва</w:t>
      </w:r>
      <w:r w:rsidRPr="007F098D">
        <w:rPr>
          <w:color w:val="000000" w:themeColor="text1"/>
          <w:lang w:val="ru-RU" w:eastAsia="ko-KR"/>
        </w:rPr>
        <w:t>ть намерение создателя.</w:t>
      </w:r>
    </w:p>
    <w:p w14:paraId="0634A3FE" w14:textId="4E7B9589" w:rsidR="007F098D" w:rsidRDefault="007F098D" w:rsidP="000D7C40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val="ru-RU" w:eastAsia="ko-KR"/>
        </w:rPr>
        <w:t>Среди преимуществ нового проектора простая и гибкая установка: так, б</w:t>
      </w:r>
      <w:r w:rsidRPr="007F098D">
        <w:rPr>
          <w:color w:val="000000" w:themeColor="text1"/>
          <w:lang w:val="ru-RU" w:eastAsia="ko-KR"/>
        </w:rPr>
        <w:t xml:space="preserve">лагодаря функции сдвига линзы (по горизонтали ± 24 %, по вертикали ± 60 %) и зуму x1,6 </w:t>
      </w:r>
      <w:r>
        <w:rPr>
          <w:color w:val="000000" w:themeColor="text1"/>
          <w:lang w:val="ru-RU" w:eastAsia="ko-KR"/>
        </w:rPr>
        <w:t>можно</w:t>
      </w:r>
      <w:r w:rsidRPr="007F098D">
        <w:rPr>
          <w:color w:val="000000" w:themeColor="text1"/>
          <w:lang w:val="ru-RU" w:eastAsia="ko-KR"/>
        </w:rPr>
        <w:t xml:space="preserve"> установить проектор практически в любом месте и настроить проекцию точно по размеру и местоположению.</w:t>
      </w:r>
      <w:r>
        <w:rPr>
          <w:color w:val="000000" w:themeColor="text1"/>
          <w:lang w:val="ru-RU" w:eastAsia="ko-KR"/>
        </w:rPr>
        <w:t xml:space="preserve"> А при помощи </w:t>
      </w:r>
      <w:r w:rsidRPr="007F098D">
        <w:rPr>
          <w:color w:val="000000" w:themeColor="text1"/>
          <w:lang w:val="ru-RU" w:eastAsia="ko-KR"/>
        </w:rPr>
        <w:t xml:space="preserve">новой функции корректировки проекции по 4/9/15 точкам, поддерживающей не только 4-угольную, но и 9 и 15-точечную коррекцию, </w:t>
      </w:r>
      <w:r>
        <w:rPr>
          <w:color w:val="000000" w:themeColor="text1"/>
          <w:lang w:val="ru-RU" w:eastAsia="ko-KR"/>
        </w:rPr>
        <w:t>можно</w:t>
      </w:r>
      <w:r w:rsidRPr="007F098D">
        <w:rPr>
          <w:color w:val="000000" w:themeColor="text1"/>
          <w:lang w:val="ru-RU" w:eastAsia="ko-KR"/>
        </w:rPr>
        <w:t xml:space="preserve"> скорректировать трапецию проекции и более точно настроить отображение на экране.</w:t>
      </w:r>
    </w:p>
    <w:p w14:paraId="7FEAE483" w14:textId="60182A26" w:rsidR="007367B9" w:rsidRDefault="00983DE3" w:rsidP="000D7C40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val="ru-RU" w:eastAsia="ko-KR"/>
        </w:rPr>
        <w:t>Новинка также поддерживает форматы</w:t>
      </w:r>
      <w:r w:rsidR="007367B9">
        <w:rPr>
          <w:color w:val="000000" w:themeColor="text1"/>
          <w:lang w:val="ru-RU" w:eastAsia="ko-KR"/>
        </w:rPr>
        <w:t xml:space="preserve"> </w:t>
      </w:r>
      <w:r w:rsidR="007367B9">
        <w:rPr>
          <w:color w:val="000000" w:themeColor="text1"/>
          <w:lang w:eastAsia="ko-KR"/>
        </w:rPr>
        <w:t>HDR</w:t>
      </w:r>
      <w:r w:rsidR="00471AF7">
        <w:rPr>
          <w:color w:val="000000" w:themeColor="text1"/>
          <w:lang w:val="ru-RU" w:eastAsia="ko-KR"/>
        </w:rPr>
        <w:t xml:space="preserve">, </w:t>
      </w:r>
      <w:r w:rsidR="00126D93">
        <w:rPr>
          <w:color w:val="000000" w:themeColor="text1"/>
          <w:lang w:val="ru-RU" w:eastAsia="ko-KR"/>
        </w:rPr>
        <w:t>беспроводное соединение</w:t>
      </w:r>
      <w:r w:rsidR="006B7DFE">
        <w:rPr>
          <w:color w:val="000000" w:themeColor="text1"/>
          <w:lang w:val="ru-RU" w:eastAsia="ko-KR"/>
        </w:rPr>
        <w:t xml:space="preserve"> с акустическими системами</w:t>
      </w:r>
      <w:r w:rsidR="00126D93">
        <w:rPr>
          <w:color w:val="000000" w:themeColor="text1"/>
          <w:lang w:val="ru-RU" w:eastAsia="ko-KR"/>
        </w:rPr>
        <w:t xml:space="preserve"> по </w:t>
      </w:r>
      <w:r w:rsidR="00126D93">
        <w:rPr>
          <w:color w:val="000000" w:themeColor="text1"/>
          <w:lang w:eastAsia="ko-KR"/>
        </w:rPr>
        <w:t>Bluetooth</w:t>
      </w:r>
      <w:r w:rsidR="00126D93" w:rsidRPr="00126D93">
        <w:rPr>
          <w:color w:val="000000" w:themeColor="text1"/>
          <w:lang w:val="ru-RU" w:eastAsia="ko-KR"/>
        </w:rPr>
        <w:t xml:space="preserve"> </w:t>
      </w:r>
      <w:r w:rsidR="00471AF7">
        <w:rPr>
          <w:color w:val="000000" w:themeColor="text1"/>
          <w:lang w:val="ru-RU" w:eastAsia="ko-KR"/>
        </w:rPr>
        <w:t xml:space="preserve">а </w:t>
      </w:r>
      <w:r w:rsidR="006B7DFE">
        <w:rPr>
          <w:color w:val="000000" w:themeColor="text1"/>
          <w:lang w:val="ru-RU" w:eastAsia="ko-KR"/>
        </w:rPr>
        <w:t xml:space="preserve">также беспроводные подключения </w:t>
      </w:r>
      <w:r w:rsidR="006B7DFE">
        <w:rPr>
          <w:color w:val="000000" w:themeColor="text1"/>
          <w:lang w:eastAsia="ko-KR"/>
        </w:rPr>
        <w:t>Screen</w:t>
      </w:r>
      <w:r w:rsidR="006B7DFE" w:rsidRPr="00336129">
        <w:rPr>
          <w:color w:val="000000" w:themeColor="text1"/>
          <w:lang w:val="ru-RU" w:eastAsia="ko-KR"/>
        </w:rPr>
        <w:t xml:space="preserve"> </w:t>
      </w:r>
      <w:r w:rsidR="006B7DFE">
        <w:rPr>
          <w:color w:val="000000" w:themeColor="text1"/>
          <w:lang w:eastAsia="ko-KR"/>
        </w:rPr>
        <w:lastRenderedPageBreak/>
        <w:t>Share</w:t>
      </w:r>
      <w:r w:rsidR="006B7DFE" w:rsidRPr="00336129">
        <w:rPr>
          <w:color w:val="000000" w:themeColor="text1"/>
          <w:lang w:val="ru-RU" w:eastAsia="ko-KR"/>
        </w:rPr>
        <w:t xml:space="preserve"> </w:t>
      </w:r>
      <w:r w:rsidR="006B7DFE">
        <w:rPr>
          <w:color w:val="000000" w:themeColor="text1"/>
          <w:lang w:val="ru-RU" w:eastAsia="ko-KR"/>
        </w:rPr>
        <w:t>и</w:t>
      </w:r>
      <w:r w:rsidR="006B7DFE" w:rsidRPr="00336129">
        <w:rPr>
          <w:color w:val="000000" w:themeColor="text1"/>
          <w:lang w:val="ru-RU" w:eastAsia="ko-KR"/>
        </w:rPr>
        <w:t xml:space="preserve"> </w:t>
      </w:r>
      <w:r w:rsidR="006B7DFE">
        <w:rPr>
          <w:color w:val="000000" w:themeColor="text1"/>
          <w:lang w:eastAsia="ko-KR"/>
        </w:rPr>
        <w:t>Airplay</w:t>
      </w:r>
      <w:r w:rsidR="006B7DFE" w:rsidRPr="00336129">
        <w:rPr>
          <w:color w:val="000000" w:themeColor="text1"/>
          <w:lang w:val="ru-RU" w:eastAsia="ko-KR"/>
        </w:rPr>
        <w:t>2</w:t>
      </w:r>
      <w:r w:rsidR="006B7DFE">
        <w:rPr>
          <w:color w:val="000000" w:themeColor="text1"/>
          <w:lang w:val="ru-RU" w:eastAsia="ko-KR"/>
        </w:rPr>
        <w:t xml:space="preserve">. </w:t>
      </w:r>
      <w:r w:rsidR="00471AF7" w:rsidRPr="00471AF7">
        <w:rPr>
          <w:color w:val="000000" w:themeColor="text1"/>
          <w:lang w:val="ru-RU" w:eastAsia="ko-KR"/>
        </w:rPr>
        <w:t>.</w:t>
      </w:r>
      <w:r w:rsidR="00331B27">
        <w:rPr>
          <w:color w:val="000000" w:themeColor="text1"/>
          <w:lang w:val="ru-RU" w:eastAsia="ko-KR"/>
        </w:rPr>
        <w:t xml:space="preserve"> Впервые в линейке </w:t>
      </w:r>
      <w:r w:rsidR="00331B27">
        <w:rPr>
          <w:color w:val="000000" w:themeColor="text1"/>
          <w:lang w:eastAsia="ko-KR"/>
        </w:rPr>
        <w:t>CineBeam</w:t>
      </w:r>
      <w:r w:rsidR="00331B27" w:rsidRPr="00336129">
        <w:rPr>
          <w:color w:val="000000" w:themeColor="text1"/>
          <w:lang w:val="ru-RU" w:eastAsia="ko-KR"/>
        </w:rPr>
        <w:t xml:space="preserve"> </w:t>
      </w:r>
      <w:r w:rsidR="00331B27">
        <w:rPr>
          <w:color w:val="000000" w:themeColor="text1"/>
          <w:lang w:val="ru-RU" w:eastAsia="ko-KR"/>
        </w:rPr>
        <w:t xml:space="preserve">поддерживается функция управления голосом </w:t>
      </w:r>
      <w:r w:rsidR="00331B27">
        <w:rPr>
          <w:color w:val="000000" w:themeColor="text1"/>
          <w:lang w:eastAsia="ko-KR"/>
        </w:rPr>
        <w:t>LG</w:t>
      </w:r>
      <w:r w:rsidR="00331B27" w:rsidRPr="00336129">
        <w:rPr>
          <w:color w:val="000000" w:themeColor="text1"/>
          <w:lang w:val="ru-RU" w:eastAsia="ko-KR"/>
        </w:rPr>
        <w:t xml:space="preserve"> </w:t>
      </w:r>
      <w:r w:rsidR="00331B27">
        <w:rPr>
          <w:color w:val="000000" w:themeColor="text1"/>
          <w:lang w:eastAsia="ko-KR"/>
        </w:rPr>
        <w:t>ThinQ</w:t>
      </w:r>
      <w:r w:rsidR="00331B27">
        <w:rPr>
          <w:color w:val="000000" w:themeColor="text1"/>
          <w:lang w:val="ru-RU" w:eastAsia="ko-KR"/>
        </w:rPr>
        <w:t xml:space="preserve"> через микрофон в пульте </w:t>
      </w:r>
      <w:r w:rsidR="00331B27">
        <w:rPr>
          <w:color w:val="000000" w:themeColor="text1"/>
          <w:lang w:eastAsia="ko-KR"/>
        </w:rPr>
        <w:t>Magic</w:t>
      </w:r>
      <w:r w:rsidR="00331B27" w:rsidRPr="00331B27">
        <w:rPr>
          <w:color w:val="000000" w:themeColor="text1"/>
          <w:lang w:val="ru-RU" w:eastAsia="ko-KR"/>
        </w:rPr>
        <w:t xml:space="preserve"> </w:t>
      </w:r>
      <w:r w:rsidR="00331B27">
        <w:rPr>
          <w:color w:val="000000" w:themeColor="text1"/>
          <w:lang w:val="ru-RU" w:eastAsia="ko-KR"/>
        </w:rPr>
        <w:t>с интеллектуальной подсветкой</w:t>
      </w:r>
      <w:r w:rsidR="00331B27" w:rsidRPr="00336129">
        <w:rPr>
          <w:color w:val="000000" w:themeColor="text1"/>
          <w:lang w:val="ru-RU" w:eastAsia="ko-KR"/>
        </w:rPr>
        <w:t>.</w:t>
      </w:r>
    </w:p>
    <w:p w14:paraId="63694A53" w14:textId="381CE31D" w:rsidR="00331B27" w:rsidRPr="007367B9" w:rsidRDefault="00331B27" w:rsidP="000D7C40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val="ru-RU" w:eastAsia="ko-KR"/>
        </w:rPr>
        <w:t>Смарт-проектор работает под управлением новейшей версии</w:t>
      </w:r>
      <w:r w:rsidRPr="00331B27">
        <w:rPr>
          <w:color w:val="000000" w:themeColor="text1"/>
          <w:lang w:val="ru-RU" w:eastAsia="ko-KR"/>
        </w:rPr>
        <w:t xml:space="preserve"> WebOS 6.0</w:t>
      </w:r>
      <w:r>
        <w:rPr>
          <w:color w:val="000000" w:themeColor="text1"/>
          <w:lang w:val="ru-RU" w:eastAsia="ko-KR"/>
        </w:rPr>
        <w:t xml:space="preserve">, позволяющей получить </w:t>
      </w:r>
      <w:r w:rsidRPr="00331B27">
        <w:rPr>
          <w:color w:val="000000" w:themeColor="text1"/>
          <w:lang w:val="ru-RU" w:eastAsia="ko-KR"/>
        </w:rPr>
        <w:t xml:space="preserve">доступ к </w:t>
      </w:r>
      <w:r>
        <w:rPr>
          <w:color w:val="000000" w:themeColor="text1"/>
          <w:lang w:val="ru-RU" w:eastAsia="ko-KR"/>
        </w:rPr>
        <w:t>разнообразному онлайн контенту через встроенные стриминговые сервисы.</w:t>
      </w:r>
    </w:p>
    <w:p w14:paraId="78A51678" w14:textId="42948285" w:rsidR="00802311" w:rsidRPr="00802311" w:rsidRDefault="00802311" w:rsidP="00802311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802311">
        <w:rPr>
          <w:color w:val="000000" w:themeColor="text1"/>
          <w:lang w:val="ru-RU" w:eastAsia="ko-KR"/>
        </w:rPr>
        <w:t xml:space="preserve">Для </w:t>
      </w:r>
      <w:r w:rsidR="007455BE">
        <w:rPr>
          <w:color w:val="000000" w:themeColor="text1"/>
          <w:lang w:val="ru-RU" w:eastAsia="ko-KR"/>
        </w:rPr>
        <w:t xml:space="preserve">того, чтобы оценить, как проектор будет расположен в пространстве, </w:t>
      </w:r>
      <w:r w:rsidRPr="00802311">
        <w:rPr>
          <w:color w:val="000000" w:themeColor="text1"/>
          <w:lang w:val="ru-RU" w:eastAsia="ko-KR"/>
        </w:rPr>
        <w:t xml:space="preserve">LG создала проекционный калькулятор, который доступен по ссылке </w:t>
      </w:r>
      <w:hyperlink r:id="rId7" w:history="1">
        <w:r w:rsidR="00544BA5" w:rsidRPr="00A51631">
          <w:rPr>
            <w:rStyle w:val="a3"/>
            <w:lang w:val="ru-RU" w:eastAsia="ko-KR"/>
          </w:rPr>
          <w:t>https://www.lg.com/global/business/projection-calculator-en</w:t>
        </w:r>
      </w:hyperlink>
      <w:r w:rsidR="00544BA5">
        <w:rPr>
          <w:color w:val="000000" w:themeColor="text1"/>
          <w:lang w:val="ru-RU" w:eastAsia="ko-KR"/>
        </w:rPr>
        <w:t xml:space="preserve"> </w:t>
      </w:r>
      <w:r w:rsidRPr="00802311">
        <w:rPr>
          <w:color w:val="000000" w:themeColor="text1"/>
          <w:lang w:val="ru-RU" w:eastAsia="ko-KR"/>
        </w:rPr>
        <w:t xml:space="preserve"> </w:t>
      </w:r>
    </w:p>
    <w:p w14:paraId="4DE4EC7A" w14:textId="4AF75AEA" w:rsidR="00A6789B" w:rsidRPr="00336129" w:rsidRDefault="00102FD2" w:rsidP="00802311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val="ru-RU" w:eastAsia="ko-KR"/>
        </w:rPr>
        <w:t>Более подробная информация о п</w:t>
      </w:r>
      <w:r w:rsidR="00802311" w:rsidRPr="00802311">
        <w:rPr>
          <w:color w:val="000000" w:themeColor="text1"/>
          <w:lang w:val="ru-RU" w:eastAsia="ko-KR"/>
        </w:rPr>
        <w:t xml:space="preserve">роектор </w:t>
      </w:r>
      <w:r w:rsidR="007455BE" w:rsidRPr="007455BE">
        <w:rPr>
          <w:color w:val="000000" w:themeColor="text1"/>
          <w:lang w:val="ru-RU" w:eastAsia="ko-KR"/>
        </w:rPr>
        <w:t xml:space="preserve">LG </w:t>
      </w:r>
      <w:r w:rsidR="00B96A74">
        <w:rPr>
          <w:color w:val="000000" w:themeColor="text1"/>
          <w:lang w:val="ru-RU" w:eastAsia="ko-KR"/>
        </w:rPr>
        <w:t>HU710PW</w:t>
      </w:r>
      <w:r w:rsidR="007455BE" w:rsidRPr="007455BE">
        <w:rPr>
          <w:color w:val="000000" w:themeColor="text1"/>
          <w:lang w:val="ru-RU" w:eastAsia="ko-KR"/>
        </w:rPr>
        <w:t xml:space="preserve"> 4K UHD</w:t>
      </w:r>
      <w:r w:rsidR="007455BE">
        <w:rPr>
          <w:color w:val="000000" w:themeColor="text1"/>
          <w:lang w:val="ru-RU" w:eastAsia="ko-KR"/>
        </w:rPr>
        <w:t xml:space="preserve"> </w:t>
      </w:r>
      <w:r>
        <w:rPr>
          <w:color w:val="000000" w:themeColor="text1"/>
          <w:lang w:val="ru-RU" w:eastAsia="ko-KR"/>
        </w:rPr>
        <w:t xml:space="preserve">на сайте </w:t>
      </w:r>
      <w:r w:rsidR="008C1B3A">
        <w:fldChar w:fldCharType="begin"/>
      </w:r>
      <w:r w:rsidR="008C1B3A" w:rsidRPr="003D3339">
        <w:rPr>
          <w:lang w:val="ru-RU"/>
          <w:rPrChange w:id="3" w:author="Татьяна" w:date="2022-03-11T15:55:00Z">
            <w:rPr/>
          </w:rPrChange>
        </w:rPr>
        <w:instrText xml:space="preserve"> </w:instrText>
      </w:r>
      <w:r w:rsidR="008C1B3A">
        <w:instrText>HYPERLINK</w:instrText>
      </w:r>
      <w:r w:rsidR="008C1B3A" w:rsidRPr="003D3339">
        <w:rPr>
          <w:lang w:val="ru-RU"/>
          <w:rPrChange w:id="4" w:author="Татьяна" w:date="2022-03-11T15:55:00Z">
            <w:rPr/>
          </w:rPrChange>
        </w:rPr>
        <w:instrText xml:space="preserve"> "</w:instrText>
      </w:r>
      <w:r w:rsidR="008C1B3A">
        <w:instrText>https</w:instrText>
      </w:r>
      <w:r w:rsidR="008C1B3A" w:rsidRPr="003D3339">
        <w:rPr>
          <w:lang w:val="ru-RU"/>
          <w:rPrChange w:id="5" w:author="Татьяна" w:date="2022-03-11T15:55:00Z">
            <w:rPr/>
          </w:rPrChange>
        </w:rPr>
        <w:instrText>://</w:instrText>
      </w:r>
      <w:r w:rsidR="008C1B3A">
        <w:instrText>www</w:instrText>
      </w:r>
      <w:r w:rsidR="008C1B3A" w:rsidRPr="003D3339">
        <w:rPr>
          <w:lang w:val="ru-RU"/>
          <w:rPrChange w:id="6" w:author="Татьяна" w:date="2022-03-11T15:55:00Z">
            <w:rPr/>
          </w:rPrChange>
        </w:rPr>
        <w:instrText>.</w:instrText>
      </w:r>
      <w:r w:rsidR="008C1B3A">
        <w:instrText>lg</w:instrText>
      </w:r>
      <w:r w:rsidR="008C1B3A" w:rsidRPr="003D3339">
        <w:rPr>
          <w:lang w:val="ru-RU"/>
          <w:rPrChange w:id="7" w:author="Татьяна" w:date="2022-03-11T15:55:00Z">
            <w:rPr/>
          </w:rPrChange>
        </w:rPr>
        <w:instrText>.</w:instrText>
      </w:r>
      <w:r w:rsidR="008C1B3A">
        <w:instrText>com</w:instrText>
      </w:r>
      <w:r w:rsidR="008C1B3A" w:rsidRPr="003D3339">
        <w:rPr>
          <w:lang w:val="ru-RU"/>
          <w:rPrChange w:id="8" w:author="Татьяна" w:date="2022-03-11T15:55:00Z">
            <w:rPr/>
          </w:rPrChange>
        </w:rPr>
        <w:instrText>/</w:instrText>
      </w:r>
      <w:r w:rsidR="008C1B3A">
        <w:instrText>ru</w:instrText>
      </w:r>
      <w:r w:rsidR="008C1B3A" w:rsidRPr="003D3339">
        <w:rPr>
          <w:lang w:val="ru-RU"/>
          <w:rPrChange w:id="9" w:author="Татьяна" w:date="2022-03-11T15:55:00Z">
            <w:rPr/>
          </w:rPrChange>
        </w:rPr>
        <w:instrText>/</w:instrText>
      </w:r>
      <w:r w:rsidR="008C1B3A">
        <w:instrText>projectors</w:instrText>
      </w:r>
      <w:r w:rsidR="008C1B3A" w:rsidRPr="003D3339">
        <w:rPr>
          <w:lang w:val="ru-RU"/>
          <w:rPrChange w:id="10" w:author="Татьяна" w:date="2022-03-11T15:55:00Z">
            <w:rPr/>
          </w:rPrChange>
        </w:rPr>
        <w:instrText>/</w:instrText>
      </w:r>
      <w:r w:rsidR="008C1B3A">
        <w:instrText>lg</w:instrText>
      </w:r>
      <w:r w:rsidR="008C1B3A" w:rsidRPr="003D3339">
        <w:rPr>
          <w:lang w:val="ru-RU"/>
          <w:rPrChange w:id="11" w:author="Татьяна" w:date="2022-03-11T15:55:00Z">
            <w:rPr/>
          </w:rPrChange>
        </w:rPr>
        <w:instrText>-</w:instrText>
      </w:r>
      <w:r w:rsidR="008C1B3A">
        <w:instrText>hu</w:instrText>
      </w:r>
      <w:r w:rsidR="008C1B3A" w:rsidRPr="003D3339">
        <w:rPr>
          <w:lang w:val="ru-RU"/>
          <w:rPrChange w:id="12" w:author="Татьяна" w:date="2022-03-11T15:55:00Z">
            <w:rPr/>
          </w:rPrChange>
        </w:rPr>
        <w:instrText>710</w:instrText>
      </w:r>
      <w:r w:rsidR="008C1B3A">
        <w:instrText>pw</w:instrText>
      </w:r>
      <w:r w:rsidR="008C1B3A" w:rsidRPr="003D3339">
        <w:rPr>
          <w:lang w:val="ru-RU"/>
          <w:rPrChange w:id="13" w:author="Татьяна" w:date="2022-03-11T15:55:00Z">
            <w:rPr/>
          </w:rPrChange>
        </w:rPr>
        <w:instrText xml:space="preserve">" </w:instrText>
      </w:r>
      <w:r w:rsidR="008C1B3A">
        <w:fldChar w:fldCharType="separate"/>
      </w:r>
      <w:r w:rsidRPr="00F31258">
        <w:rPr>
          <w:rStyle w:val="a3"/>
          <w:lang w:val="ru-RU" w:eastAsia="ko-KR"/>
        </w:rPr>
        <w:t>https://www.lg.com/ru/projectors/lg-hu710pw</w:t>
      </w:r>
      <w:r w:rsidR="008C1B3A">
        <w:rPr>
          <w:rStyle w:val="a3"/>
          <w:lang w:val="ru-RU" w:eastAsia="ko-KR"/>
        </w:rPr>
        <w:fldChar w:fldCharType="end"/>
      </w:r>
      <w:r w:rsidR="00336129">
        <w:rPr>
          <w:rStyle w:val="a3"/>
          <w:lang w:val="ru-RU" w:eastAsia="ko-KR"/>
        </w:rPr>
        <w:t>.</w:t>
      </w:r>
      <w:r>
        <w:rPr>
          <w:color w:val="000000" w:themeColor="text1"/>
          <w:lang w:val="ru-RU" w:eastAsia="ko-KR"/>
        </w:rPr>
        <w:t xml:space="preserve"> </w:t>
      </w:r>
    </w:p>
    <w:p w14:paraId="466A0D0D" w14:textId="73838E87" w:rsidR="00E04ED4" w:rsidRPr="00A17A62" w:rsidRDefault="00E04ED4" w:rsidP="00802311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val="ru-RU" w:eastAsia="ko-KR"/>
        </w:rPr>
        <w:t>При</w:t>
      </w:r>
      <w:r w:rsidRPr="00E04ED4">
        <w:rPr>
          <w:color w:val="000000" w:themeColor="text1"/>
          <w:lang w:val="ru-RU" w:eastAsia="ko-KR"/>
        </w:rPr>
        <w:t xml:space="preserve"> </w:t>
      </w:r>
      <w:r>
        <w:rPr>
          <w:color w:val="000000" w:themeColor="text1"/>
          <w:lang w:val="ru-RU" w:eastAsia="ko-KR"/>
        </w:rPr>
        <w:t>покупке</w:t>
      </w:r>
      <w:r w:rsidRPr="00E04ED4">
        <w:rPr>
          <w:color w:val="000000" w:themeColor="text1"/>
          <w:lang w:val="ru-RU" w:eastAsia="ko-KR"/>
        </w:rPr>
        <w:t xml:space="preserve"> </w:t>
      </w:r>
      <w:r w:rsidRPr="00336129">
        <w:rPr>
          <w:color w:val="000000" w:themeColor="text1"/>
          <w:lang w:eastAsia="ko-KR"/>
        </w:rPr>
        <w:t>LG</w:t>
      </w:r>
      <w:r w:rsidRPr="00E04ED4">
        <w:rPr>
          <w:color w:val="000000" w:themeColor="text1"/>
          <w:lang w:val="ru-RU" w:eastAsia="ko-KR"/>
        </w:rPr>
        <w:t xml:space="preserve"> </w:t>
      </w:r>
      <w:r w:rsidRPr="00336129">
        <w:rPr>
          <w:color w:val="000000" w:themeColor="text1"/>
          <w:lang w:eastAsia="ko-KR"/>
        </w:rPr>
        <w:t>HU</w:t>
      </w:r>
      <w:r w:rsidRPr="00E04ED4">
        <w:rPr>
          <w:color w:val="000000" w:themeColor="text1"/>
          <w:lang w:val="ru-RU" w:eastAsia="ko-KR"/>
        </w:rPr>
        <w:t>710</w:t>
      </w:r>
      <w:r w:rsidRPr="00336129">
        <w:rPr>
          <w:color w:val="000000" w:themeColor="text1"/>
          <w:lang w:eastAsia="ko-KR"/>
        </w:rPr>
        <w:t>PW</w:t>
      </w:r>
      <w:r w:rsidRPr="00E04ED4">
        <w:rPr>
          <w:color w:val="000000" w:themeColor="text1"/>
          <w:lang w:val="ru-RU" w:eastAsia="ko-KR"/>
        </w:rPr>
        <w:t xml:space="preserve"> 4</w:t>
      </w:r>
      <w:r w:rsidRPr="00336129">
        <w:rPr>
          <w:color w:val="000000" w:themeColor="text1"/>
          <w:lang w:eastAsia="ko-KR"/>
        </w:rPr>
        <w:t>K</w:t>
      </w:r>
      <w:r w:rsidRPr="00E04ED4">
        <w:rPr>
          <w:color w:val="000000" w:themeColor="text1"/>
          <w:lang w:val="ru-RU" w:eastAsia="ko-KR"/>
        </w:rPr>
        <w:t xml:space="preserve"> </w:t>
      </w:r>
      <w:r w:rsidRPr="00336129">
        <w:rPr>
          <w:color w:val="000000" w:themeColor="text1"/>
          <w:lang w:eastAsia="ko-KR"/>
        </w:rPr>
        <w:t>UHD</w:t>
      </w:r>
      <w:r w:rsidRPr="00E04ED4">
        <w:rPr>
          <w:color w:val="000000" w:themeColor="text1"/>
          <w:lang w:val="ru-RU" w:eastAsia="ko-KR"/>
        </w:rPr>
        <w:t xml:space="preserve"> </w:t>
      </w:r>
      <w:r>
        <w:rPr>
          <w:color w:val="000000" w:themeColor="text1"/>
          <w:lang w:val="ru-RU" w:eastAsia="ko-KR"/>
        </w:rPr>
        <w:t>на</w:t>
      </w:r>
      <w:r w:rsidRPr="00E04ED4">
        <w:rPr>
          <w:color w:val="000000" w:themeColor="text1"/>
          <w:lang w:val="ru-RU" w:eastAsia="ko-KR"/>
        </w:rPr>
        <w:t xml:space="preserve"> </w:t>
      </w:r>
      <w:r>
        <w:rPr>
          <w:color w:val="000000" w:themeColor="text1"/>
          <w:lang w:val="ru-RU" w:eastAsia="ko-KR"/>
        </w:rPr>
        <w:t>сайте</w:t>
      </w:r>
      <w:r w:rsidRPr="00E04ED4">
        <w:rPr>
          <w:color w:val="000000" w:themeColor="text1"/>
          <w:lang w:val="ru-RU" w:eastAsia="ko-KR"/>
        </w:rPr>
        <w:t xml:space="preserve"> </w:t>
      </w:r>
      <w:r w:rsidR="008C1B3A">
        <w:fldChar w:fldCharType="begin"/>
      </w:r>
      <w:r w:rsidR="008C1B3A" w:rsidRPr="003D3339">
        <w:rPr>
          <w:lang w:val="ru-RU"/>
          <w:rPrChange w:id="14" w:author="Татьяна" w:date="2022-03-11T15:55:00Z">
            <w:rPr/>
          </w:rPrChange>
        </w:rPr>
        <w:instrText xml:space="preserve"> </w:instrText>
      </w:r>
      <w:r w:rsidR="008C1B3A">
        <w:instrText>HYPERLINK</w:instrText>
      </w:r>
      <w:r w:rsidR="008C1B3A" w:rsidRPr="003D3339">
        <w:rPr>
          <w:lang w:val="ru-RU"/>
          <w:rPrChange w:id="15" w:author="Татьяна" w:date="2022-03-11T15:55:00Z">
            <w:rPr/>
          </w:rPrChange>
        </w:rPr>
        <w:instrText xml:space="preserve"> "</w:instrText>
      </w:r>
      <w:r w:rsidR="008C1B3A">
        <w:instrText>https</w:instrText>
      </w:r>
      <w:r w:rsidR="008C1B3A" w:rsidRPr="003D3339">
        <w:rPr>
          <w:lang w:val="ru-RU"/>
          <w:rPrChange w:id="16" w:author="Татьяна" w:date="2022-03-11T15:55:00Z">
            <w:rPr/>
          </w:rPrChange>
        </w:rPr>
        <w:instrText>://</w:instrText>
      </w:r>
      <w:r w:rsidR="008C1B3A">
        <w:instrText>rushop</w:instrText>
      </w:r>
      <w:r w:rsidR="008C1B3A" w:rsidRPr="003D3339">
        <w:rPr>
          <w:lang w:val="ru-RU"/>
          <w:rPrChange w:id="17" w:author="Татьяна" w:date="2022-03-11T15:55:00Z">
            <w:rPr/>
          </w:rPrChange>
        </w:rPr>
        <w:instrText>.</w:instrText>
      </w:r>
      <w:r w:rsidR="008C1B3A">
        <w:instrText>lg</w:instrText>
      </w:r>
      <w:r w:rsidR="008C1B3A" w:rsidRPr="003D3339">
        <w:rPr>
          <w:lang w:val="ru-RU"/>
          <w:rPrChange w:id="18" w:author="Татьяна" w:date="2022-03-11T15:55:00Z">
            <w:rPr/>
          </w:rPrChange>
        </w:rPr>
        <w:instrText>.</w:instrText>
      </w:r>
      <w:r w:rsidR="008C1B3A">
        <w:instrText>com</w:instrText>
      </w:r>
      <w:r w:rsidR="008C1B3A" w:rsidRPr="003D3339">
        <w:rPr>
          <w:lang w:val="ru-RU"/>
          <w:rPrChange w:id="19" w:author="Татьяна" w:date="2022-03-11T15:55:00Z">
            <w:rPr/>
          </w:rPrChange>
        </w:rPr>
        <w:instrText>/</w:instrText>
      </w:r>
      <w:r w:rsidR="008C1B3A">
        <w:instrText>product</w:instrText>
      </w:r>
      <w:r w:rsidR="008C1B3A" w:rsidRPr="003D3339">
        <w:rPr>
          <w:lang w:val="ru-RU"/>
          <w:rPrChange w:id="20" w:author="Татьяна" w:date="2022-03-11T15:55:00Z">
            <w:rPr/>
          </w:rPrChange>
        </w:rPr>
        <w:instrText>/</w:instrText>
      </w:r>
      <w:r w:rsidR="008C1B3A">
        <w:instrText>ultra</w:instrText>
      </w:r>
      <w:r w:rsidR="008C1B3A" w:rsidRPr="003D3339">
        <w:rPr>
          <w:lang w:val="ru-RU"/>
          <w:rPrChange w:id="21" w:author="Татьяна" w:date="2022-03-11T15:55:00Z">
            <w:rPr/>
          </w:rPrChange>
        </w:rPr>
        <w:instrText>-</w:instrText>
      </w:r>
      <w:r w:rsidR="008C1B3A">
        <w:instrText>hd</w:instrText>
      </w:r>
      <w:r w:rsidR="008C1B3A" w:rsidRPr="003D3339">
        <w:rPr>
          <w:lang w:val="ru-RU"/>
          <w:rPrChange w:id="22" w:author="Татьяна" w:date="2022-03-11T15:55:00Z">
            <w:rPr/>
          </w:rPrChange>
        </w:rPr>
        <w:instrText>-</w:instrText>
      </w:r>
      <w:r w:rsidR="008C1B3A">
        <w:instrText>gibridnyy</w:instrText>
      </w:r>
      <w:r w:rsidR="008C1B3A" w:rsidRPr="003D3339">
        <w:rPr>
          <w:lang w:val="ru-RU"/>
          <w:rPrChange w:id="23" w:author="Татьяна" w:date="2022-03-11T15:55:00Z">
            <w:rPr/>
          </w:rPrChange>
        </w:rPr>
        <w:instrText>-</w:instrText>
      </w:r>
      <w:r w:rsidR="008C1B3A">
        <w:instrText>laser</w:instrText>
      </w:r>
      <w:r w:rsidR="008C1B3A" w:rsidRPr="003D3339">
        <w:rPr>
          <w:lang w:val="ru-RU"/>
          <w:rPrChange w:id="24" w:author="Татьяна" w:date="2022-03-11T15:55:00Z">
            <w:rPr/>
          </w:rPrChange>
        </w:rPr>
        <w:instrText>-</w:instrText>
      </w:r>
      <w:r w:rsidR="008C1B3A">
        <w:instrText>led</w:instrText>
      </w:r>
      <w:r w:rsidR="008C1B3A" w:rsidRPr="003D3339">
        <w:rPr>
          <w:lang w:val="ru-RU"/>
          <w:rPrChange w:id="25" w:author="Татьяна" w:date="2022-03-11T15:55:00Z">
            <w:rPr/>
          </w:rPrChange>
        </w:rPr>
        <w:instrText>-</w:instrText>
      </w:r>
      <w:r w:rsidR="008C1B3A">
        <w:instrText>proektor</w:instrText>
      </w:r>
      <w:r w:rsidR="008C1B3A" w:rsidRPr="003D3339">
        <w:rPr>
          <w:lang w:val="ru-RU"/>
          <w:rPrChange w:id="26" w:author="Татьяна" w:date="2022-03-11T15:55:00Z">
            <w:rPr/>
          </w:rPrChange>
        </w:rPr>
        <w:instrText>-</w:instrText>
      </w:r>
      <w:r w:rsidR="008C1B3A">
        <w:instrText>lg</w:instrText>
      </w:r>
      <w:r w:rsidR="008C1B3A" w:rsidRPr="003D3339">
        <w:rPr>
          <w:lang w:val="ru-RU"/>
          <w:rPrChange w:id="27" w:author="Татьяна" w:date="2022-03-11T15:55:00Z">
            <w:rPr/>
          </w:rPrChange>
        </w:rPr>
        <w:instrText>-</w:instrText>
      </w:r>
      <w:r w:rsidR="008C1B3A">
        <w:instrText>cinebeam</w:instrText>
      </w:r>
      <w:r w:rsidR="008C1B3A" w:rsidRPr="003D3339">
        <w:rPr>
          <w:lang w:val="ru-RU"/>
          <w:rPrChange w:id="28" w:author="Татьяна" w:date="2022-03-11T15:55:00Z">
            <w:rPr/>
          </w:rPrChange>
        </w:rPr>
        <w:instrText>-</w:instrText>
      </w:r>
      <w:r w:rsidR="008C1B3A">
        <w:instrText>hu</w:instrText>
      </w:r>
      <w:r w:rsidR="008C1B3A" w:rsidRPr="003D3339">
        <w:rPr>
          <w:lang w:val="ru-RU"/>
          <w:rPrChange w:id="29" w:author="Татьяна" w:date="2022-03-11T15:55:00Z">
            <w:rPr/>
          </w:rPrChange>
        </w:rPr>
        <w:instrText>710</w:instrText>
      </w:r>
      <w:r w:rsidR="008C1B3A">
        <w:instrText>pw</w:instrText>
      </w:r>
      <w:r w:rsidR="008C1B3A" w:rsidRPr="003D3339">
        <w:rPr>
          <w:lang w:val="ru-RU"/>
          <w:rPrChange w:id="30" w:author="Татьяна" w:date="2022-03-11T15:55:00Z">
            <w:rPr/>
          </w:rPrChange>
        </w:rPr>
        <w:instrText xml:space="preserve">" </w:instrText>
      </w:r>
      <w:r w:rsidR="008C1B3A">
        <w:fldChar w:fldCharType="separate"/>
      </w:r>
      <w:r w:rsidRPr="00A51631">
        <w:rPr>
          <w:rStyle w:val="a3"/>
          <w:lang w:eastAsia="ko-KR"/>
        </w:rPr>
        <w:t>https</w:t>
      </w:r>
      <w:r w:rsidRPr="00336129">
        <w:rPr>
          <w:rStyle w:val="a3"/>
          <w:lang w:val="ru-RU" w:eastAsia="ko-KR"/>
        </w:rPr>
        <w:t>://</w:t>
      </w:r>
      <w:r w:rsidRPr="00A51631">
        <w:rPr>
          <w:rStyle w:val="a3"/>
          <w:lang w:eastAsia="ko-KR"/>
        </w:rPr>
        <w:t>rushop</w:t>
      </w:r>
      <w:r w:rsidRPr="00336129">
        <w:rPr>
          <w:rStyle w:val="a3"/>
          <w:lang w:val="ru-RU" w:eastAsia="ko-KR"/>
        </w:rPr>
        <w:t>.</w:t>
      </w:r>
      <w:r w:rsidRPr="00A51631">
        <w:rPr>
          <w:rStyle w:val="a3"/>
          <w:lang w:eastAsia="ko-KR"/>
        </w:rPr>
        <w:t>lg</w:t>
      </w:r>
      <w:r w:rsidRPr="00336129">
        <w:rPr>
          <w:rStyle w:val="a3"/>
          <w:lang w:val="ru-RU" w:eastAsia="ko-KR"/>
        </w:rPr>
        <w:t>.</w:t>
      </w:r>
      <w:r w:rsidRPr="00A51631">
        <w:rPr>
          <w:rStyle w:val="a3"/>
          <w:lang w:eastAsia="ko-KR"/>
        </w:rPr>
        <w:t>com</w:t>
      </w:r>
      <w:r w:rsidRPr="00336129">
        <w:rPr>
          <w:rStyle w:val="a3"/>
          <w:lang w:val="ru-RU" w:eastAsia="ko-KR"/>
        </w:rPr>
        <w:t>/</w:t>
      </w:r>
      <w:r w:rsidRPr="00A51631">
        <w:rPr>
          <w:rStyle w:val="a3"/>
          <w:lang w:eastAsia="ko-KR"/>
        </w:rPr>
        <w:t>product</w:t>
      </w:r>
      <w:r w:rsidRPr="00336129">
        <w:rPr>
          <w:rStyle w:val="a3"/>
          <w:lang w:val="ru-RU" w:eastAsia="ko-KR"/>
        </w:rPr>
        <w:t>/</w:t>
      </w:r>
      <w:r w:rsidRPr="00A51631">
        <w:rPr>
          <w:rStyle w:val="a3"/>
          <w:lang w:eastAsia="ko-KR"/>
        </w:rPr>
        <w:t>ultra</w:t>
      </w:r>
      <w:r w:rsidRPr="00336129">
        <w:rPr>
          <w:rStyle w:val="a3"/>
          <w:lang w:val="ru-RU" w:eastAsia="ko-KR"/>
        </w:rPr>
        <w:t>-</w:t>
      </w:r>
      <w:r w:rsidRPr="00A51631">
        <w:rPr>
          <w:rStyle w:val="a3"/>
          <w:lang w:eastAsia="ko-KR"/>
        </w:rPr>
        <w:t>hd</w:t>
      </w:r>
      <w:r w:rsidRPr="00336129">
        <w:rPr>
          <w:rStyle w:val="a3"/>
          <w:lang w:val="ru-RU" w:eastAsia="ko-KR"/>
        </w:rPr>
        <w:t>-</w:t>
      </w:r>
      <w:r w:rsidRPr="00A51631">
        <w:rPr>
          <w:rStyle w:val="a3"/>
          <w:lang w:eastAsia="ko-KR"/>
        </w:rPr>
        <w:t>gibridnyy</w:t>
      </w:r>
      <w:r w:rsidRPr="00336129">
        <w:rPr>
          <w:rStyle w:val="a3"/>
          <w:lang w:val="ru-RU" w:eastAsia="ko-KR"/>
        </w:rPr>
        <w:t>-</w:t>
      </w:r>
      <w:r w:rsidRPr="00A51631">
        <w:rPr>
          <w:rStyle w:val="a3"/>
          <w:lang w:eastAsia="ko-KR"/>
        </w:rPr>
        <w:t>laser</w:t>
      </w:r>
      <w:r w:rsidRPr="00336129">
        <w:rPr>
          <w:rStyle w:val="a3"/>
          <w:lang w:val="ru-RU" w:eastAsia="ko-KR"/>
        </w:rPr>
        <w:t>-</w:t>
      </w:r>
      <w:r w:rsidRPr="00A51631">
        <w:rPr>
          <w:rStyle w:val="a3"/>
          <w:lang w:eastAsia="ko-KR"/>
        </w:rPr>
        <w:t>led</w:t>
      </w:r>
      <w:r w:rsidRPr="00336129">
        <w:rPr>
          <w:rStyle w:val="a3"/>
          <w:lang w:val="ru-RU" w:eastAsia="ko-KR"/>
        </w:rPr>
        <w:t>-</w:t>
      </w:r>
      <w:r w:rsidRPr="00A51631">
        <w:rPr>
          <w:rStyle w:val="a3"/>
          <w:lang w:eastAsia="ko-KR"/>
        </w:rPr>
        <w:t>proektor</w:t>
      </w:r>
      <w:r w:rsidRPr="00336129">
        <w:rPr>
          <w:rStyle w:val="a3"/>
          <w:lang w:val="ru-RU" w:eastAsia="ko-KR"/>
        </w:rPr>
        <w:t>-</w:t>
      </w:r>
      <w:r w:rsidRPr="00A51631">
        <w:rPr>
          <w:rStyle w:val="a3"/>
          <w:lang w:eastAsia="ko-KR"/>
        </w:rPr>
        <w:t>lg</w:t>
      </w:r>
      <w:r w:rsidRPr="00336129">
        <w:rPr>
          <w:rStyle w:val="a3"/>
          <w:lang w:val="ru-RU" w:eastAsia="ko-KR"/>
        </w:rPr>
        <w:t>-</w:t>
      </w:r>
      <w:r w:rsidRPr="00A51631">
        <w:rPr>
          <w:rStyle w:val="a3"/>
          <w:lang w:eastAsia="ko-KR"/>
        </w:rPr>
        <w:t>cinebeam</w:t>
      </w:r>
      <w:r w:rsidRPr="00336129">
        <w:rPr>
          <w:rStyle w:val="a3"/>
          <w:lang w:val="ru-RU" w:eastAsia="ko-KR"/>
        </w:rPr>
        <w:t>-</w:t>
      </w:r>
      <w:r w:rsidRPr="00A51631">
        <w:rPr>
          <w:rStyle w:val="a3"/>
          <w:lang w:eastAsia="ko-KR"/>
        </w:rPr>
        <w:t>hu</w:t>
      </w:r>
      <w:r w:rsidRPr="00336129">
        <w:rPr>
          <w:rStyle w:val="a3"/>
          <w:lang w:val="ru-RU" w:eastAsia="ko-KR"/>
        </w:rPr>
        <w:t>710</w:t>
      </w:r>
      <w:r w:rsidRPr="00A51631">
        <w:rPr>
          <w:rStyle w:val="a3"/>
          <w:lang w:eastAsia="ko-KR"/>
        </w:rPr>
        <w:t>pw</w:t>
      </w:r>
      <w:r w:rsidR="008C1B3A">
        <w:rPr>
          <w:rStyle w:val="a3"/>
          <w:lang w:eastAsia="ko-KR"/>
        </w:rPr>
        <w:fldChar w:fldCharType="end"/>
      </w:r>
      <w:r w:rsidRPr="00E04ED4">
        <w:rPr>
          <w:color w:val="000000" w:themeColor="text1"/>
          <w:lang w:val="ru-RU" w:eastAsia="ko-KR"/>
        </w:rPr>
        <w:t xml:space="preserve"> </w:t>
      </w:r>
      <w:r>
        <w:rPr>
          <w:color w:val="000000" w:themeColor="text1"/>
          <w:lang w:val="ru-RU" w:eastAsia="ko-KR"/>
        </w:rPr>
        <w:t>саудбар</w:t>
      </w:r>
      <w:r w:rsidRPr="00336129">
        <w:rPr>
          <w:color w:val="000000" w:themeColor="text1"/>
          <w:lang w:val="ru-RU" w:eastAsia="ko-KR"/>
        </w:rPr>
        <w:t xml:space="preserve"> </w:t>
      </w:r>
      <w:r w:rsidRPr="00336129">
        <w:rPr>
          <w:color w:val="000000" w:themeColor="text1"/>
          <w:lang w:eastAsia="ko-KR"/>
        </w:rPr>
        <w:t>LG</w:t>
      </w:r>
      <w:r w:rsidRPr="00E04ED4">
        <w:rPr>
          <w:color w:val="000000" w:themeColor="text1"/>
          <w:lang w:val="ru-RU" w:eastAsia="ko-KR"/>
        </w:rPr>
        <w:t xml:space="preserve"> </w:t>
      </w:r>
      <w:r w:rsidRPr="00336129">
        <w:rPr>
          <w:color w:val="000000" w:themeColor="text1"/>
          <w:lang w:eastAsia="ko-KR"/>
        </w:rPr>
        <w:t>SN</w:t>
      </w:r>
      <w:r w:rsidRPr="00E04ED4">
        <w:rPr>
          <w:color w:val="000000" w:themeColor="text1"/>
          <w:lang w:val="ru-RU" w:eastAsia="ko-KR"/>
        </w:rPr>
        <w:t>7</w:t>
      </w:r>
      <w:r w:rsidRPr="00336129">
        <w:rPr>
          <w:color w:val="000000" w:themeColor="text1"/>
          <w:lang w:eastAsia="ko-KR"/>
        </w:rPr>
        <w:t>Y</w:t>
      </w:r>
      <w:r w:rsidR="00A17A62" w:rsidRPr="00336129">
        <w:rPr>
          <w:color w:val="000000" w:themeColor="text1"/>
          <w:lang w:val="ru-RU" w:eastAsia="ko-KR"/>
        </w:rPr>
        <w:t xml:space="preserve"> </w:t>
      </w:r>
      <w:r w:rsidR="00A17A62">
        <w:rPr>
          <w:color w:val="000000" w:themeColor="text1"/>
          <w:lang w:val="ru-RU" w:eastAsia="ko-KR"/>
        </w:rPr>
        <w:t>в подарок</w:t>
      </w:r>
      <w:r w:rsidR="00A17A62">
        <w:rPr>
          <w:rStyle w:val="aa"/>
          <w:color w:val="000000" w:themeColor="text1"/>
          <w:lang w:val="ru-RU" w:eastAsia="ko-KR"/>
        </w:rPr>
        <w:footnoteReference w:id="1"/>
      </w:r>
      <w:r w:rsidR="00A17A62">
        <w:rPr>
          <w:color w:val="000000" w:themeColor="text1"/>
          <w:lang w:val="ru-RU" w:eastAsia="ko-KR"/>
        </w:rPr>
        <w:t xml:space="preserve"> для более иммерсивного просмотра.</w:t>
      </w:r>
    </w:p>
    <w:p w14:paraId="11E4EA99" w14:textId="77777777" w:rsidR="00ED04F9" w:rsidRPr="007E68E4" w:rsidRDefault="00B70B63" w:rsidP="001C3DCE">
      <w:pPr>
        <w:suppressAutoHyphens/>
        <w:spacing w:line="360" w:lineRule="auto"/>
        <w:jc w:val="center"/>
      </w:pPr>
      <w:r w:rsidRPr="007E68E4">
        <w:t># # #</w:t>
      </w:r>
    </w:p>
    <w:p w14:paraId="1608B92A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67B441F8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0953AC67" w14:textId="77777777" w:rsidR="00902014" w:rsidRPr="007E68E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 w:rsidRPr="00C0717B">
        <w:rPr>
          <w:b/>
          <w:bCs/>
          <w:color w:val="C5003D"/>
          <w:sz w:val="18"/>
          <w:szCs w:val="18"/>
          <w:lang w:val="ru-RU"/>
        </w:rPr>
        <w:t>О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 w:rsidRPr="00C0717B">
        <w:rPr>
          <w:b/>
          <w:bCs/>
          <w:color w:val="C5003D"/>
          <w:sz w:val="18"/>
          <w:szCs w:val="18"/>
          <w:lang w:val="ru-RU"/>
        </w:rPr>
        <w:t>компании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LG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Electronics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 w:rsidR="00756092" w:rsidRPr="00756092">
        <w:rPr>
          <w:b/>
          <w:bCs/>
          <w:color w:val="C5003D"/>
          <w:sz w:val="18"/>
          <w:szCs w:val="18"/>
        </w:rPr>
        <w:t>Business</w:t>
      </w:r>
      <w:r w:rsidR="00756092" w:rsidRPr="007E68E4">
        <w:rPr>
          <w:b/>
          <w:bCs/>
          <w:color w:val="C5003D"/>
          <w:sz w:val="18"/>
          <w:szCs w:val="18"/>
        </w:rPr>
        <w:t xml:space="preserve"> </w:t>
      </w:r>
      <w:r w:rsidR="00756092" w:rsidRPr="00756092">
        <w:rPr>
          <w:b/>
          <w:bCs/>
          <w:color w:val="C5003D"/>
          <w:sz w:val="18"/>
          <w:szCs w:val="18"/>
        </w:rPr>
        <w:t>Solutions</w:t>
      </w:r>
      <w:r w:rsidR="00756092"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Company</w:t>
      </w:r>
      <w:r w:rsidRPr="007E68E4">
        <w:rPr>
          <w:b/>
          <w:bCs/>
          <w:color w:val="C5003D"/>
          <w:sz w:val="18"/>
          <w:szCs w:val="18"/>
        </w:rPr>
        <w:t xml:space="preserve"> </w:t>
      </w:r>
    </w:p>
    <w:p w14:paraId="6A098EB5" w14:textId="77777777"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Electronics Business Solutions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видеостены с почти невидимыми рамками, LG зарекомендовала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информации о бизнес-решениях LG посетите веб-сайт www.LG.com/B2B.</w:t>
      </w:r>
    </w:p>
    <w:p w14:paraId="0BB4A4CD" w14:textId="77777777"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A1190A">
      <w:headerReference w:type="default" r:id="rId8"/>
      <w:pgSz w:w="11900" w:h="16840"/>
      <w:pgMar w:top="226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5837E" w14:textId="77777777" w:rsidR="008C1B3A" w:rsidRDefault="008C1B3A">
      <w:r>
        <w:separator/>
      </w:r>
    </w:p>
  </w:endnote>
  <w:endnote w:type="continuationSeparator" w:id="0">
    <w:p w14:paraId="4B6F1D6C" w14:textId="77777777" w:rsidR="008C1B3A" w:rsidRDefault="008C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817B3" w14:textId="77777777" w:rsidR="008C1B3A" w:rsidRDefault="008C1B3A">
      <w:r>
        <w:separator/>
      </w:r>
    </w:p>
  </w:footnote>
  <w:footnote w:type="continuationSeparator" w:id="0">
    <w:p w14:paraId="3B53FF95" w14:textId="77777777" w:rsidR="008C1B3A" w:rsidRDefault="008C1B3A">
      <w:r>
        <w:continuationSeparator/>
      </w:r>
    </w:p>
  </w:footnote>
  <w:footnote w:id="1">
    <w:p w14:paraId="18FFCBB4" w14:textId="11B51F20" w:rsidR="00A17A62" w:rsidRPr="00336129" w:rsidRDefault="00A17A62">
      <w:pPr>
        <w:pStyle w:val="a8"/>
        <w:rPr>
          <w:lang w:val="ru-RU"/>
        </w:rPr>
      </w:pPr>
      <w:r>
        <w:rPr>
          <w:rStyle w:val="aa"/>
        </w:rPr>
        <w:footnoteRef/>
      </w:r>
      <w:r w:rsidRPr="00336129">
        <w:rPr>
          <w:lang w:val="ru-RU"/>
        </w:rPr>
        <w:t xml:space="preserve"> </w:t>
      </w:r>
      <w:r w:rsidRPr="00F359EE">
        <w:rPr>
          <w:rFonts w:cs="Times New Roman"/>
          <w:lang w:val="ru-RU"/>
        </w:rPr>
        <w:t xml:space="preserve">До тех пор, пока </w:t>
      </w:r>
      <w:r w:rsidRPr="00F359EE">
        <w:rPr>
          <w:rFonts w:cs="Times New Roman"/>
          <w:color w:val="000000" w:themeColor="text1"/>
          <w:lang w:val="ru-RU" w:eastAsia="ko-KR"/>
        </w:rPr>
        <w:t xml:space="preserve">саудбар </w:t>
      </w:r>
      <w:r w:rsidRPr="00F359EE">
        <w:rPr>
          <w:rFonts w:cs="Times New Roman"/>
          <w:color w:val="000000" w:themeColor="text1"/>
          <w:lang w:eastAsia="ko-KR"/>
        </w:rPr>
        <w:t>LG</w:t>
      </w:r>
      <w:r w:rsidRPr="00F359EE">
        <w:rPr>
          <w:rFonts w:cs="Times New Roman"/>
          <w:color w:val="000000" w:themeColor="text1"/>
          <w:lang w:val="ru-RU" w:eastAsia="ko-KR"/>
        </w:rPr>
        <w:t xml:space="preserve"> </w:t>
      </w:r>
      <w:r w:rsidRPr="00F359EE">
        <w:rPr>
          <w:rFonts w:cs="Times New Roman"/>
          <w:color w:val="000000" w:themeColor="text1"/>
          <w:lang w:eastAsia="ko-KR"/>
        </w:rPr>
        <w:t>SN</w:t>
      </w:r>
      <w:r w:rsidRPr="00F359EE">
        <w:rPr>
          <w:rFonts w:cs="Times New Roman"/>
          <w:color w:val="000000" w:themeColor="text1"/>
          <w:lang w:val="ru-RU" w:eastAsia="ko-KR"/>
        </w:rPr>
        <w:t>7</w:t>
      </w:r>
      <w:r w:rsidRPr="00F359EE">
        <w:rPr>
          <w:rFonts w:cs="Times New Roman"/>
          <w:color w:val="000000" w:themeColor="text1"/>
          <w:lang w:eastAsia="ko-KR"/>
        </w:rPr>
        <w:t>Y</w:t>
      </w:r>
      <w:r w:rsidRPr="00F359EE">
        <w:rPr>
          <w:rFonts w:cs="Times New Roman"/>
          <w:lang w:val="ru-RU"/>
        </w:rPr>
        <w:t xml:space="preserve"> есть в наличии</w:t>
      </w:r>
      <w:r w:rsidR="00F359EE" w:rsidRPr="00F359EE">
        <w:rPr>
          <w:rFonts w:cs="Times New Roman"/>
          <w:lang w:val="ru-RU"/>
        </w:rPr>
        <w:t xml:space="preserve">. </w:t>
      </w:r>
      <w:r w:rsidR="00F359EE" w:rsidRPr="00FC035C">
        <w:rPr>
          <w:rFonts w:cs="Times New Roman"/>
          <w:lang w:val="ru-RU"/>
        </w:rPr>
        <w:t>Продавец: Общество с ограниченной ответственностью «ЛАБОРАТОРИЯ ИННОВАЦИЙ», адрес: регистрации: 127473, г. Москва, ул. Краснопролетарская, д. 16 стр. 1, пом. II комн. 32, ОГРН: 1187746551123</w:t>
      </w:r>
      <w:r w:rsidR="00F359EE" w:rsidRPr="00FC035C">
        <w:rPr>
          <w:rFonts w:ascii="Tahoma" w:hAnsi="Tahoma" w:cs="Tahoma"/>
          <w:lang w:val="ru-RU"/>
        </w:rPr>
        <w:t>﻿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080F9" w14:textId="77777777"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FCCBCD6" wp14:editId="4C7540DF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2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94690C4" wp14:editId="332C7C4E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CA992A7" w14:textId="775DF3BB"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A6F5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690C4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4CA992A7" w14:textId="775DF3BB"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0A6F5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тьяна">
    <w15:presenceInfo w15:providerId="Windows Live" w15:userId="ecce7a84654d9e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trackRevisions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10015"/>
    <w:rsid w:val="0004027E"/>
    <w:rsid w:val="00041A6E"/>
    <w:rsid w:val="00041DC7"/>
    <w:rsid w:val="00072DE2"/>
    <w:rsid w:val="00085D5E"/>
    <w:rsid w:val="00086CB6"/>
    <w:rsid w:val="000A2E4A"/>
    <w:rsid w:val="000A6F51"/>
    <w:rsid w:val="000B226E"/>
    <w:rsid w:val="000C4225"/>
    <w:rsid w:val="000C4869"/>
    <w:rsid w:val="000D7C40"/>
    <w:rsid w:val="000F1412"/>
    <w:rsid w:val="000F16B4"/>
    <w:rsid w:val="00102FD2"/>
    <w:rsid w:val="001155D2"/>
    <w:rsid w:val="00126D93"/>
    <w:rsid w:val="00134375"/>
    <w:rsid w:val="0014297C"/>
    <w:rsid w:val="001449CA"/>
    <w:rsid w:val="001474E9"/>
    <w:rsid w:val="00151CFD"/>
    <w:rsid w:val="00174223"/>
    <w:rsid w:val="001848D7"/>
    <w:rsid w:val="00191687"/>
    <w:rsid w:val="001A75EA"/>
    <w:rsid w:val="001C3DCE"/>
    <w:rsid w:val="001E1FAD"/>
    <w:rsid w:val="001E1FF7"/>
    <w:rsid w:val="00212F07"/>
    <w:rsid w:val="00244125"/>
    <w:rsid w:val="00260197"/>
    <w:rsid w:val="00264D7E"/>
    <w:rsid w:val="002652F2"/>
    <w:rsid w:val="00272FF9"/>
    <w:rsid w:val="002852D3"/>
    <w:rsid w:val="002D0B99"/>
    <w:rsid w:val="002E62BE"/>
    <w:rsid w:val="002E78CB"/>
    <w:rsid w:val="002F3372"/>
    <w:rsid w:val="002F546E"/>
    <w:rsid w:val="002F6EF0"/>
    <w:rsid w:val="003214AC"/>
    <w:rsid w:val="00331B27"/>
    <w:rsid w:val="00336129"/>
    <w:rsid w:val="00337A04"/>
    <w:rsid w:val="003610F5"/>
    <w:rsid w:val="003738AC"/>
    <w:rsid w:val="00374BF0"/>
    <w:rsid w:val="003927AC"/>
    <w:rsid w:val="003B02C2"/>
    <w:rsid w:val="003B1A74"/>
    <w:rsid w:val="003B495D"/>
    <w:rsid w:val="003B63CA"/>
    <w:rsid w:val="003C0F89"/>
    <w:rsid w:val="003C5454"/>
    <w:rsid w:val="003D20E1"/>
    <w:rsid w:val="003D3339"/>
    <w:rsid w:val="003F25F4"/>
    <w:rsid w:val="003F39A0"/>
    <w:rsid w:val="0040097D"/>
    <w:rsid w:val="00425615"/>
    <w:rsid w:val="004343BA"/>
    <w:rsid w:val="0044750C"/>
    <w:rsid w:val="00471AF7"/>
    <w:rsid w:val="00474851"/>
    <w:rsid w:val="0049012F"/>
    <w:rsid w:val="004942AD"/>
    <w:rsid w:val="004956B7"/>
    <w:rsid w:val="00497495"/>
    <w:rsid w:val="004A2D07"/>
    <w:rsid w:val="004A6381"/>
    <w:rsid w:val="004B4CFE"/>
    <w:rsid w:val="004C5947"/>
    <w:rsid w:val="004C5C13"/>
    <w:rsid w:val="005225ED"/>
    <w:rsid w:val="00524A45"/>
    <w:rsid w:val="00525A70"/>
    <w:rsid w:val="00530215"/>
    <w:rsid w:val="00544BA5"/>
    <w:rsid w:val="00546B64"/>
    <w:rsid w:val="00563063"/>
    <w:rsid w:val="0058205F"/>
    <w:rsid w:val="0058567A"/>
    <w:rsid w:val="005E017F"/>
    <w:rsid w:val="005E06DB"/>
    <w:rsid w:val="005F4E05"/>
    <w:rsid w:val="00612D13"/>
    <w:rsid w:val="006313CA"/>
    <w:rsid w:val="006350F1"/>
    <w:rsid w:val="00647204"/>
    <w:rsid w:val="00651CC7"/>
    <w:rsid w:val="00655630"/>
    <w:rsid w:val="00671475"/>
    <w:rsid w:val="006715FF"/>
    <w:rsid w:val="00677201"/>
    <w:rsid w:val="00684394"/>
    <w:rsid w:val="0069107C"/>
    <w:rsid w:val="006B7DFE"/>
    <w:rsid w:val="006D0F0C"/>
    <w:rsid w:val="006E0628"/>
    <w:rsid w:val="006E248D"/>
    <w:rsid w:val="00705683"/>
    <w:rsid w:val="007276E9"/>
    <w:rsid w:val="007367B9"/>
    <w:rsid w:val="007455BE"/>
    <w:rsid w:val="00753E60"/>
    <w:rsid w:val="00756092"/>
    <w:rsid w:val="00767502"/>
    <w:rsid w:val="00770C0A"/>
    <w:rsid w:val="00775B67"/>
    <w:rsid w:val="0078000D"/>
    <w:rsid w:val="007A578C"/>
    <w:rsid w:val="007E68E4"/>
    <w:rsid w:val="007F098D"/>
    <w:rsid w:val="007F2D98"/>
    <w:rsid w:val="007F6247"/>
    <w:rsid w:val="00802311"/>
    <w:rsid w:val="00803268"/>
    <w:rsid w:val="00803B60"/>
    <w:rsid w:val="0080561D"/>
    <w:rsid w:val="00807FA3"/>
    <w:rsid w:val="00831DA5"/>
    <w:rsid w:val="00853DD2"/>
    <w:rsid w:val="008606C7"/>
    <w:rsid w:val="00864104"/>
    <w:rsid w:val="008727C9"/>
    <w:rsid w:val="0087406A"/>
    <w:rsid w:val="00876152"/>
    <w:rsid w:val="008822CD"/>
    <w:rsid w:val="008A0FBB"/>
    <w:rsid w:val="008C0DBB"/>
    <w:rsid w:val="008C1B3A"/>
    <w:rsid w:val="00902014"/>
    <w:rsid w:val="009064F3"/>
    <w:rsid w:val="009065EF"/>
    <w:rsid w:val="009275AE"/>
    <w:rsid w:val="00932A1F"/>
    <w:rsid w:val="00942A2A"/>
    <w:rsid w:val="00954754"/>
    <w:rsid w:val="0097510C"/>
    <w:rsid w:val="00983DE3"/>
    <w:rsid w:val="0098422C"/>
    <w:rsid w:val="009850C3"/>
    <w:rsid w:val="00986B91"/>
    <w:rsid w:val="009A1EAA"/>
    <w:rsid w:val="009A42B8"/>
    <w:rsid w:val="009B741D"/>
    <w:rsid w:val="009C321B"/>
    <w:rsid w:val="009E2A73"/>
    <w:rsid w:val="00A043CF"/>
    <w:rsid w:val="00A1190A"/>
    <w:rsid w:val="00A17A62"/>
    <w:rsid w:val="00A257AE"/>
    <w:rsid w:val="00A33CCE"/>
    <w:rsid w:val="00A35C5D"/>
    <w:rsid w:val="00A4730B"/>
    <w:rsid w:val="00A54A04"/>
    <w:rsid w:val="00A6789B"/>
    <w:rsid w:val="00A74FF4"/>
    <w:rsid w:val="00A75706"/>
    <w:rsid w:val="00A85C6D"/>
    <w:rsid w:val="00A955C6"/>
    <w:rsid w:val="00AC37DE"/>
    <w:rsid w:val="00AE1D94"/>
    <w:rsid w:val="00B036D6"/>
    <w:rsid w:val="00B04EDD"/>
    <w:rsid w:val="00B37EC0"/>
    <w:rsid w:val="00B43BCA"/>
    <w:rsid w:val="00B66E25"/>
    <w:rsid w:val="00B70B63"/>
    <w:rsid w:val="00B73C22"/>
    <w:rsid w:val="00B8590A"/>
    <w:rsid w:val="00B96A74"/>
    <w:rsid w:val="00BA4754"/>
    <w:rsid w:val="00BD2CEE"/>
    <w:rsid w:val="00BD3BAE"/>
    <w:rsid w:val="00C04512"/>
    <w:rsid w:val="00C0717B"/>
    <w:rsid w:val="00C12E8C"/>
    <w:rsid w:val="00C27B94"/>
    <w:rsid w:val="00C36E3D"/>
    <w:rsid w:val="00C4002A"/>
    <w:rsid w:val="00C40645"/>
    <w:rsid w:val="00C54D59"/>
    <w:rsid w:val="00C63A4F"/>
    <w:rsid w:val="00C91B90"/>
    <w:rsid w:val="00C92636"/>
    <w:rsid w:val="00C96821"/>
    <w:rsid w:val="00CF2A93"/>
    <w:rsid w:val="00D010D9"/>
    <w:rsid w:val="00D21872"/>
    <w:rsid w:val="00D7332A"/>
    <w:rsid w:val="00D909DC"/>
    <w:rsid w:val="00D97931"/>
    <w:rsid w:val="00DA4198"/>
    <w:rsid w:val="00DD17F6"/>
    <w:rsid w:val="00DE093B"/>
    <w:rsid w:val="00E04ED4"/>
    <w:rsid w:val="00E3402E"/>
    <w:rsid w:val="00E65A8C"/>
    <w:rsid w:val="00E668A5"/>
    <w:rsid w:val="00E85F23"/>
    <w:rsid w:val="00EB3473"/>
    <w:rsid w:val="00ED04F9"/>
    <w:rsid w:val="00ED3C16"/>
    <w:rsid w:val="00EE0E38"/>
    <w:rsid w:val="00EE1E99"/>
    <w:rsid w:val="00F0257F"/>
    <w:rsid w:val="00F31D71"/>
    <w:rsid w:val="00F352A4"/>
    <w:rsid w:val="00F359EE"/>
    <w:rsid w:val="00F50626"/>
    <w:rsid w:val="00F62472"/>
    <w:rsid w:val="00F75767"/>
    <w:rsid w:val="00F825D3"/>
    <w:rsid w:val="00F82FAF"/>
    <w:rsid w:val="00F84BE3"/>
    <w:rsid w:val="00F8526D"/>
    <w:rsid w:val="00F90CD7"/>
    <w:rsid w:val="00FA15FD"/>
    <w:rsid w:val="00FC035C"/>
    <w:rsid w:val="00FC71FB"/>
    <w:rsid w:val="00FD3DFD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C7A18"/>
  <w15:docId w15:val="{DA89E3BA-F248-4BE2-AF80-FFA44E60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F6247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6247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247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g.com/global/business/projection-calculator-e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01443-85C5-41AA-983E-C7791492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Татьяна</cp:lastModifiedBy>
  <cp:revision>2</cp:revision>
  <cp:lastPrinted>2020-06-01T08:01:00Z</cp:lastPrinted>
  <dcterms:created xsi:type="dcterms:W3CDTF">2022-03-11T13:19:00Z</dcterms:created>
  <dcterms:modified xsi:type="dcterms:W3CDTF">2022-03-11T13:19:00Z</dcterms:modified>
</cp:coreProperties>
</file>