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F2214" w14:textId="1BAF0FB2" w:rsidR="0088666E" w:rsidRPr="00AE787B" w:rsidRDefault="0088666E" w:rsidP="00071C72">
      <w:pPr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bookmarkStart w:id="0" w:name="_Hlk37916134"/>
      <w:bookmarkStart w:id="1" w:name="_Hlk58942629"/>
      <w:bookmarkStart w:id="2" w:name="_Hlk6225268"/>
      <w:bookmarkStart w:id="3" w:name="_GoBack"/>
      <w:r w:rsidRPr="0088666E">
        <w:rPr>
          <w:rFonts w:eastAsiaTheme="minorEastAsia"/>
          <w:b/>
          <w:sz w:val="28"/>
          <w:szCs w:val="28"/>
          <w:lang w:eastAsia="ko-KR"/>
        </w:rPr>
        <w:t>LG</w:t>
      </w:r>
      <w:r w:rsidRPr="00AE787B">
        <w:rPr>
          <w:rFonts w:eastAsiaTheme="minorEastAsia"/>
          <w:b/>
          <w:sz w:val="28"/>
          <w:szCs w:val="28"/>
          <w:lang w:val="ru-RU" w:eastAsia="ko-KR"/>
        </w:rPr>
        <w:t xml:space="preserve"> ПРЕДСТАВИТ ПЕРВ</w:t>
      </w:r>
      <w:r w:rsidR="00AE787B">
        <w:rPr>
          <w:rFonts w:eastAsiaTheme="minorEastAsia"/>
          <w:b/>
          <w:sz w:val="28"/>
          <w:szCs w:val="28"/>
          <w:lang w:val="ru-RU" w:eastAsia="ko-KR"/>
        </w:rPr>
        <w:t>ЫЙ</w:t>
      </w:r>
      <w:r w:rsidRPr="00AE787B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AE787B">
        <w:rPr>
          <w:rFonts w:eastAsiaTheme="minorEastAsia"/>
          <w:b/>
          <w:sz w:val="28"/>
          <w:szCs w:val="28"/>
          <w:lang w:val="ru-RU" w:eastAsia="ko-KR"/>
        </w:rPr>
        <w:t>ТЕЛЕВИЗОР</w:t>
      </w:r>
    </w:p>
    <w:p w14:paraId="2339D982" w14:textId="48E6A918" w:rsidR="0088666E" w:rsidRPr="0088666E" w:rsidRDefault="0088666E" w:rsidP="00071C72">
      <w:pPr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r w:rsidRPr="0088666E">
        <w:rPr>
          <w:rFonts w:eastAsiaTheme="minorEastAsia"/>
          <w:b/>
          <w:sz w:val="28"/>
          <w:szCs w:val="28"/>
          <w:lang w:eastAsia="ko-KR"/>
        </w:rPr>
        <w:t>QNED</w:t>
      </w:r>
      <w:r w:rsidRPr="0088666E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88666E">
        <w:rPr>
          <w:rFonts w:eastAsiaTheme="minorEastAsia"/>
          <w:b/>
          <w:sz w:val="28"/>
          <w:szCs w:val="28"/>
          <w:lang w:eastAsia="ko-KR"/>
        </w:rPr>
        <w:t>MINI</w:t>
      </w:r>
      <w:r w:rsidRPr="0088666E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88666E">
        <w:rPr>
          <w:rFonts w:eastAsiaTheme="minorEastAsia"/>
          <w:b/>
          <w:sz w:val="28"/>
          <w:szCs w:val="28"/>
          <w:lang w:eastAsia="ko-KR"/>
        </w:rPr>
        <w:t>LED</w:t>
      </w:r>
      <w:r w:rsidR="00964188">
        <w:rPr>
          <w:rStyle w:val="af3"/>
          <w:rFonts w:eastAsiaTheme="minorEastAsia"/>
          <w:b/>
          <w:sz w:val="28"/>
          <w:szCs w:val="28"/>
          <w:lang w:eastAsia="ko-KR"/>
        </w:rPr>
        <w:footnoteReference w:id="2"/>
      </w:r>
      <w:r w:rsidRPr="0088666E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sz w:val="28"/>
          <w:szCs w:val="28"/>
          <w:lang w:val="ru-RU" w:eastAsia="ko-KR"/>
        </w:rPr>
        <w:t>НА В</w:t>
      </w:r>
      <w:r w:rsidR="00024506">
        <w:rPr>
          <w:rFonts w:eastAsiaTheme="minorEastAsia"/>
          <w:b/>
          <w:sz w:val="28"/>
          <w:szCs w:val="28"/>
          <w:lang w:val="ru-RU" w:eastAsia="ko-KR"/>
        </w:rPr>
        <w:t>И</w:t>
      </w:r>
      <w:r>
        <w:rPr>
          <w:rFonts w:eastAsiaTheme="minorEastAsia"/>
          <w:b/>
          <w:sz w:val="28"/>
          <w:szCs w:val="28"/>
          <w:lang w:val="ru-RU" w:eastAsia="ko-KR"/>
        </w:rPr>
        <w:t>РТУАЛЬНОЙ ВЫСТАВКЕ</w:t>
      </w:r>
      <w:r w:rsidRPr="0088666E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88666E">
        <w:rPr>
          <w:rFonts w:eastAsiaTheme="minorEastAsia"/>
          <w:b/>
          <w:sz w:val="28"/>
          <w:szCs w:val="28"/>
          <w:lang w:eastAsia="ko-KR"/>
        </w:rPr>
        <w:t>CES</w:t>
      </w:r>
      <w:r w:rsidR="00AE787B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88666E">
        <w:rPr>
          <w:rFonts w:eastAsiaTheme="minorEastAsia"/>
          <w:b/>
          <w:sz w:val="28"/>
          <w:szCs w:val="28"/>
          <w:lang w:val="ru-RU" w:eastAsia="ko-KR"/>
        </w:rPr>
        <w:t>2021</w:t>
      </w:r>
      <w:bookmarkEnd w:id="3"/>
    </w:p>
    <w:p w14:paraId="1BA058F1" w14:textId="77777777" w:rsidR="002F581F" w:rsidRDefault="002F581F" w:rsidP="0088666E">
      <w:pPr>
        <w:suppressAutoHyphens/>
        <w:jc w:val="center"/>
        <w:rPr>
          <w:rFonts w:eastAsia="Dotum"/>
          <w:i/>
          <w:lang w:val="ru-RU" w:eastAsia="ko-KR"/>
        </w:rPr>
      </w:pPr>
    </w:p>
    <w:p w14:paraId="7D5A04E6" w14:textId="7F6D696E" w:rsidR="0088666E" w:rsidRPr="0088666E" w:rsidRDefault="00C52824" w:rsidP="0088666E">
      <w:pPr>
        <w:suppressAutoHyphens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Около</w:t>
      </w:r>
      <w:r w:rsidR="0088666E" w:rsidRPr="0088666E">
        <w:rPr>
          <w:rFonts w:eastAsia="Dotum"/>
          <w:i/>
          <w:lang w:val="ru-RU" w:eastAsia="ko-KR"/>
        </w:rPr>
        <w:t xml:space="preserve"> 30</w:t>
      </w:r>
      <w:r w:rsidR="0088666E" w:rsidRPr="0088666E">
        <w:rPr>
          <w:rFonts w:eastAsia="Dotum"/>
          <w:i/>
          <w:lang w:eastAsia="ko-KR"/>
        </w:rPr>
        <w:t>K</w:t>
      </w:r>
      <w:r w:rsidR="0088666E" w:rsidRPr="0088666E">
        <w:rPr>
          <w:rFonts w:eastAsia="Dotum"/>
          <w:i/>
          <w:lang w:val="ru-RU" w:eastAsia="ko-KR"/>
        </w:rPr>
        <w:t xml:space="preserve"> крошечны</w:t>
      </w:r>
      <w:r>
        <w:rPr>
          <w:rFonts w:eastAsia="Dotum"/>
          <w:i/>
          <w:lang w:val="ru-RU" w:eastAsia="ko-KR"/>
        </w:rPr>
        <w:t>х</w:t>
      </w:r>
      <w:r w:rsidR="0088666E" w:rsidRPr="0088666E">
        <w:rPr>
          <w:rFonts w:eastAsia="Dotum"/>
          <w:i/>
          <w:lang w:val="ru-RU" w:eastAsia="ko-KR"/>
        </w:rPr>
        <w:t xml:space="preserve"> светодиод</w:t>
      </w:r>
      <w:r>
        <w:rPr>
          <w:rFonts w:eastAsia="Dotum"/>
          <w:i/>
          <w:lang w:val="ru-RU" w:eastAsia="ko-KR"/>
        </w:rPr>
        <w:t>ов</w:t>
      </w:r>
      <w:r w:rsidR="001553E4">
        <w:rPr>
          <w:rFonts w:eastAsia="Dotum"/>
          <w:i/>
          <w:lang w:val="ru-RU" w:eastAsia="ko-KR"/>
        </w:rPr>
        <w:t xml:space="preserve">, </w:t>
      </w:r>
      <w:r w:rsidR="00EC5E70">
        <w:rPr>
          <w:rFonts w:eastAsia="Dotum"/>
          <w:i/>
          <w:lang w:val="ru-RU" w:eastAsia="ko-KR"/>
        </w:rPr>
        <w:t xml:space="preserve">впечатляющая </w:t>
      </w:r>
      <w:r w:rsidR="0088666E" w:rsidRPr="0088666E">
        <w:rPr>
          <w:rFonts w:eastAsia="Dotum"/>
          <w:i/>
          <w:lang w:val="ru-RU" w:eastAsia="ko-KR"/>
        </w:rPr>
        <w:t xml:space="preserve"> яркость и</w:t>
      </w:r>
    </w:p>
    <w:p w14:paraId="61D07D47" w14:textId="173FA36E" w:rsidR="0088666E" w:rsidRPr="0088666E" w:rsidRDefault="0088666E" w:rsidP="0088666E">
      <w:pPr>
        <w:suppressAutoHyphens/>
        <w:jc w:val="center"/>
        <w:rPr>
          <w:rFonts w:eastAsia="Dotum"/>
          <w:i/>
          <w:lang w:val="ru-RU" w:eastAsia="ko-KR"/>
        </w:rPr>
      </w:pPr>
      <w:r w:rsidRPr="0088666E">
        <w:rPr>
          <w:rFonts w:eastAsia="Dotum"/>
          <w:i/>
          <w:lang w:val="ru-RU" w:eastAsia="ko-KR"/>
        </w:rPr>
        <w:t xml:space="preserve">высокий контраст, новейшая модель </w:t>
      </w:r>
      <w:r w:rsidRPr="0088666E">
        <w:rPr>
          <w:rFonts w:eastAsia="Dotum"/>
          <w:i/>
          <w:lang w:eastAsia="ko-KR"/>
        </w:rPr>
        <w:t>LG</w:t>
      </w:r>
      <w:r w:rsidRPr="0088666E">
        <w:rPr>
          <w:rFonts w:eastAsia="Dotum"/>
          <w:i/>
          <w:lang w:val="ru-RU" w:eastAsia="ko-KR"/>
        </w:rPr>
        <w:t xml:space="preserve"> повышает ставку на ЖК-телевизоры</w:t>
      </w:r>
      <w:r w:rsidR="0075145D">
        <w:rPr>
          <w:rFonts w:eastAsia="Dotum"/>
          <w:i/>
          <w:lang w:val="ru-RU" w:eastAsia="ko-KR"/>
        </w:rPr>
        <w:t>.</w:t>
      </w:r>
    </w:p>
    <w:bookmarkEnd w:id="0"/>
    <w:bookmarkEnd w:id="1"/>
    <w:p w14:paraId="5DDA47DF" w14:textId="77777777" w:rsidR="0035574C" w:rsidRPr="0088666E" w:rsidRDefault="0035574C" w:rsidP="0035574C">
      <w:pPr>
        <w:suppressAutoHyphens/>
        <w:rPr>
          <w:rFonts w:eastAsia="Dotum"/>
          <w:iCs/>
          <w:sz w:val="36"/>
          <w:szCs w:val="36"/>
          <w:lang w:val="ru-RU" w:eastAsia="ko-KR"/>
        </w:rPr>
      </w:pPr>
    </w:p>
    <w:bookmarkEnd w:id="2"/>
    <w:p w14:paraId="292E8C61" w14:textId="04669196" w:rsidR="0035574C" w:rsidRPr="0088666E" w:rsidRDefault="0088666E" w:rsidP="0035574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88666E">
        <w:rPr>
          <w:rFonts w:eastAsia="Batang"/>
          <w:b/>
          <w:bCs/>
          <w:lang w:val="ru-RU" w:eastAsia="ko-KR" w:bidi="mni-IN"/>
        </w:rPr>
        <w:t>Сеул, 29 декабря 2020 г.</w:t>
      </w:r>
      <w:r>
        <w:rPr>
          <w:rFonts w:eastAsia="Batang"/>
          <w:b/>
          <w:bCs/>
          <w:lang w:val="ru-RU" w:eastAsia="ko-KR" w:bidi="mni-IN"/>
        </w:rPr>
        <w:t xml:space="preserve"> </w:t>
      </w:r>
      <w:r w:rsidRPr="0088666E">
        <w:rPr>
          <w:lang w:val="ru-RU"/>
        </w:rPr>
        <w:t>—</w:t>
      </w:r>
      <w:r>
        <w:rPr>
          <w:lang w:val="ru-RU"/>
        </w:rPr>
        <w:t xml:space="preserve"> Компания </w:t>
      </w:r>
      <w:r w:rsidRPr="0088666E">
        <w:rPr>
          <w:rFonts w:eastAsiaTheme="minorEastAsia"/>
          <w:lang w:eastAsia="ko-KR"/>
        </w:rPr>
        <w:t>LG</w:t>
      </w:r>
      <w:r w:rsidRPr="0088666E">
        <w:rPr>
          <w:rFonts w:eastAsiaTheme="minorEastAsia"/>
          <w:lang w:val="ru-RU" w:eastAsia="ko-KR"/>
        </w:rPr>
        <w:t xml:space="preserve"> </w:t>
      </w:r>
      <w:r w:rsidRPr="0088666E">
        <w:rPr>
          <w:rFonts w:eastAsiaTheme="minorEastAsia"/>
          <w:lang w:eastAsia="ko-KR"/>
        </w:rPr>
        <w:t>Electronics</w:t>
      </w:r>
      <w:r w:rsidRPr="0088666E">
        <w:rPr>
          <w:rFonts w:eastAsiaTheme="minorEastAsia"/>
          <w:lang w:val="ru-RU" w:eastAsia="ko-KR"/>
        </w:rPr>
        <w:t xml:space="preserve"> </w:t>
      </w:r>
      <w:del w:id="4" w:author="Татьяна" w:date="2021-01-08T19:04:00Z">
        <w:r w:rsidRPr="0088666E" w:rsidDel="00811609">
          <w:rPr>
            <w:rFonts w:eastAsiaTheme="minorEastAsia"/>
            <w:lang w:val="ru-RU" w:eastAsia="ko-KR"/>
          </w:rPr>
          <w:delText>(</w:delText>
        </w:r>
        <w:r w:rsidRPr="0088666E" w:rsidDel="00811609">
          <w:rPr>
            <w:rFonts w:eastAsiaTheme="minorEastAsia"/>
            <w:lang w:eastAsia="ko-KR"/>
          </w:rPr>
          <w:delText>LG</w:delText>
        </w:r>
        <w:r w:rsidRPr="0088666E" w:rsidDel="00811609">
          <w:rPr>
            <w:rFonts w:eastAsiaTheme="minorEastAsia"/>
            <w:lang w:val="ru-RU" w:eastAsia="ko-KR"/>
          </w:rPr>
          <w:delText xml:space="preserve">) </w:delText>
        </w:r>
      </w:del>
      <w:r w:rsidRPr="0088666E">
        <w:rPr>
          <w:rFonts w:eastAsiaTheme="minorEastAsia"/>
          <w:lang w:val="ru-RU" w:eastAsia="ko-KR"/>
        </w:rPr>
        <w:t xml:space="preserve">представит свои первые в истории </w:t>
      </w:r>
      <w:r w:rsidRPr="0088666E">
        <w:rPr>
          <w:rFonts w:eastAsiaTheme="minorEastAsia"/>
          <w:lang w:eastAsia="ko-KR"/>
        </w:rPr>
        <w:t>QNED</w:t>
      </w:r>
      <w:r w:rsidRPr="0088666E">
        <w:rPr>
          <w:rFonts w:eastAsiaTheme="minorEastAsia"/>
          <w:lang w:val="ru-RU" w:eastAsia="ko-KR"/>
        </w:rPr>
        <w:t xml:space="preserve"> </w:t>
      </w:r>
      <w:r w:rsidRPr="0088666E">
        <w:rPr>
          <w:rFonts w:eastAsiaTheme="minorEastAsia"/>
          <w:lang w:eastAsia="ko-KR"/>
        </w:rPr>
        <w:t>Mini</w:t>
      </w:r>
      <w:r w:rsidRPr="0088666E">
        <w:rPr>
          <w:rFonts w:eastAsiaTheme="minorEastAsia"/>
          <w:lang w:val="ru-RU" w:eastAsia="ko-KR"/>
        </w:rPr>
        <w:t xml:space="preserve"> </w:t>
      </w:r>
      <w:r w:rsidRPr="0088666E">
        <w:rPr>
          <w:rFonts w:eastAsiaTheme="minorEastAsia"/>
          <w:lang w:eastAsia="ko-KR"/>
        </w:rPr>
        <w:t>LED</w:t>
      </w:r>
      <w:r w:rsidRPr="0088666E">
        <w:rPr>
          <w:rFonts w:eastAsiaTheme="minorEastAsia"/>
          <w:lang w:val="ru-RU" w:eastAsia="ko-KR"/>
        </w:rPr>
        <w:t xml:space="preserve"> телевизоры на </w:t>
      </w:r>
      <w:r w:rsidR="00024506">
        <w:rPr>
          <w:rFonts w:eastAsiaTheme="minorEastAsia"/>
          <w:lang w:val="ru-RU" w:eastAsia="ko-KR"/>
        </w:rPr>
        <w:t xml:space="preserve">виртуальной выставке </w:t>
      </w:r>
      <w:r w:rsidRPr="0088666E">
        <w:rPr>
          <w:rFonts w:eastAsiaTheme="minorEastAsia"/>
          <w:lang w:eastAsia="ko-KR"/>
        </w:rPr>
        <w:t>CES</w:t>
      </w:r>
      <w:r w:rsidRPr="0088666E">
        <w:rPr>
          <w:rFonts w:eastAsiaTheme="minorEastAsia"/>
          <w:lang w:val="ru-RU" w:eastAsia="ko-KR"/>
        </w:rPr>
        <w:t xml:space="preserve"> ® 2021</w:t>
      </w:r>
      <w:r w:rsidR="00024506">
        <w:rPr>
          <w:rFonts w:eastAsiaTheme="minorEastAsia"/>
          <w:lang w:val="ru-RU" w:eastAsia="ko-KR"/>
        </w:rPr>
        <w:t xml:space="preserve">. </w:t>
      </w:r>
      <w:r w:rsidR="00024506" w:rsidRPr="00071C72">
        <w:rPr>
          <w:rFonts w:eastAsiaTheme="minorEastAsia"/>
          <w:lang w:val="ru-RU" w:eastAsia="ko-KR"/>
        </w:rPr>
        <w:t>Модель представлена</w:t>
      </w:r>
      <w:r w:rsidRPr="00071C72">
        <w:rPr>
          <w:rFonts w:eastAsiaTheme="minorEastAsia"/>
          <w:lang w:val="ru-RU" w:eastAsia="ko-KR"/>
        </w:rPr>
        <w:t xml:space="preserve"> в качестве топового </w:t>
      </w:r>
      <w:r w:rsidR="00071C72" w:rsidRPr="00071C72">
        <w:rPr>
          <w:rFonts w:eastAsiaTheme="minorEastAsia"/>
          <w:lang w:val="ru-RU" w:eastAsia="ko-KR"/>
        </w:rPr>
        <w:t>продукта</w:t>
      </w:r>
      <w:r w:rsidRPr="00071C72">
        <w:rPr>
          <w:rFonts w:eastAsiaTheme="minorEastAsia"/>
          <w:lang w:val="ru-RU" w:eastAsia="ko-KR"/>
        </w:rPr>
        <w:t xml:space="preserve"> среди линейки премиальных ЖК-телевизоров </w:t>
      </w:r>
      <w:r w:rsidRPr="00071C72">
        <w:rPr>
          <w:rFonts w:eastAsiaTheme="minorEastAsia"/>
          <w:lang w:eastAsia="ko-KR"/>
        </w:rPr>
        <w:t>LG</w:t>
      </w:r>
      <w:r w:rsidRPr="00071C72">
        <w:rPr>
          <w:rFonts w:eastAsiaTheme="minorEastAsia"/>
          <w:lang w:val="ru-RU" w:eastAsia="ko-KR"/>
        </w:rPr>
        <w:t xml:space="preserve"> 2021</w:t>
      </w:r>
      <w:r w:rsidR="00071C72" w:rsidRPr="00071C72">
        <w:rPr>
          <w:rFonts w:eastAsiaTheme="minorEastAsia"/>
          <w:lang w:val="ru-RU" w:eastAsia="ko-KR"/>
        </w:rPr>
        <w:t xml:space="preserve"> года</w:t>
      </w:r>
      <w:r w:rsidRPr="00071C72">
        <w:rPr>
          <w:rFonts w:eastAsiaTheme="minorEastAsia"/>
          <w:lang w:val="ru-RU" w:eastAsia="ko-KR"/>
        </w:rPr>
        <w:t>.</w:t>
      </w:r>
      <w:r w:rsidRPr="0088666E">
        <w:rPr>
          <w:rFonts w:eastAsiaTheme="minorEastAsia"/>
          <w:lang w:val="ru-RU" w:eastAsia="ko-KR"/>
        </w:rPr>
        <w:t xml:space="preserve"> </w:t>
      </w:r>
      <w:r w:rsidR="00AE787B" w:rsidRPr="00AE787B">
        <w:rPr>
          <w:rFonts w:eastAsiaTheme="minorEastAsia"/>
          <w:lang w:val="ru-RU" w:eastAsia="ko-KR"/>
        </w:rPr>
        <w:t xml:space="preserve">Новейшие телевизоры LG </w:t>
      </w:r>
      <w:r w:rsidR="007E7A75">
        <w:rPr>
          <w:rFonts w:eastAsiaTheme="minorEastAsia"/>
          <w:lang w:val="ru-RU" w:eastAsia="ko-KR"/>
        </w:rPr>
        <w:t>являются гигантским скач</w:t>
      </w:r>
      <w:r w:rsidR="00AE787B" w:rsidRPr="00AE787B">
        <w:rPr>
          <w:rFonts w:eastAsiaTheme="minorEastAsia"/>
          <w:lang w:val="ru-RU" w:eastAsia="ko-KR"/>
        </w:rPr>
        <w:t>к</w:t>
      </w:r>
      <w:r w:rsidR="007E7A75">
        <w:rPr>
          <w:rFonts w:eastAsiaTheme="minorEastAsia"/>
          <w:lang w:val="ru-RU" w:eastAsia="ko-KR"/>
        </w:rPr>
        <w:t>ом</w:t>
      </w:r>
      <w:r w:rsidR="00AE787B" w:rsidRPr="00AE787B">
        <w:rPr>
          <w:rFonts w:eastAsiaTheme="minorEastAsia"/>
          <w:lang w:val="ru-RU" w:eastAsia="ko-KR"/>
        </w:rPr>
        <w:t xml:space="preserve"> вперед в качестве изображения ЖК-телевизоров</w:t>
      </w:r>
      <w:r w:rsidR="00964188">
        <w:rPr>
          <w:rFonts w:eastAsiaTheme="minorEastAsia"/>
          <w:lang w:val="ru-RU" w:eastAsia="ko-KR"/>
        </w:rPr>
        <w:t xml:space="preserve"> </w:t>
      </w:r>
      <w:r w:rsidR="00964188">
        <w:rPr>
          <w:rFonts w:eastAsiaTheme="minorEastAsia"/>
          <w:lang w:eastAsia="ko-KR"/>
        </w:rPr>
        <w:t>LG</w:t>
      </w:r>
      <w:r w:rsidR="00AE787B" w:rsidRPr="00AE787B">
        <w:rPr>
          <w:rFonts w:eastAsiaTheme="minorEastAsia"/>
          <w:lang w:val="ru-RU" w:eastAsia="ko-KR"/>
        </w:rPr>
        <w:t>.</w:t>
      </w:r>
      <w:r w:rsidRPr="0088666E">
        <w:rPr>
          <w:rFonts w:eastAsiaTheme="minorEastAsia"/>
          <w:lang w:val="ru-RU" w:eastAsia="ko-KR"/>
        </w:rPr>
        <w:t xml:space="preserve"> Благодаря квантовым точкам и </w:t>
      </w:r>
      <w:r w:rsidR="00024506">
        <w:rPr>
          <w:rFonts w:eastAsiaTheme="minorEastAsia"/>
          <w:lang w:val="ru-RU" w:eastAsia="ko-KR"/>
        </w:rPr>
        <w:t xml:space="preserve">технологии </w:t>
      </w:r>
      <w:r w:rsidR="00024506">
        <w:rPr>
          <w:rFonts w:eastAsiaTheme="minorEastAsia"/>
          <w:lang w:eastAsia="ko-KR"/>
        </w:rPr>
        <w:t>NanoCell</w:t>
      </w:r>
      <w:r w:rsidR="00964188">
        <w:rPr>
          <w:rStyle w:val="af3"/>
          <w:rFonts w:eastAsiaTheme="minorEastAsia"/>
          <w:lang w:eastAsia="ko-KR"/>
        </w:rPr>
        <w:footnoteReference w:id="3"/>
      </w:r>
      <w:r w:rsidRPr="0088666E">
        <w:rPr>
          <w:rFonts w:eastAsiaTheme="minorEastAsia"/>
          <w:lang w:val="ru-RU" w:eastAsia="ko-KR"/>
        </w:rPr>
        <w:t xml:space="preserve"> с мини-светодиодами в качестве источника света </w:t>
      </w:r>
      <w:r w:rsidR="00804875">
        <w:rPr>
          <w:rFonts w:eastAsiaTheme="minorEastAsia"/>
          <w:lang w:val="ru-RU" w:eastAsia="ko-KR"/>
        </w:rPr>
        <w:t xml:space="preserve">- </w:t>
      </w:r>
      <w:r w:rsidRPr="0088666E">
        <w:rPr>
          <w:rFonts w:eastAsiaTheme="minorEastAsia"/>
          <w:lang w:val="ru-RU" w:eastAsia="ko-KR"/>
        </w:rPr>
        <w:t xml:space="preserve">яркость и контрастность </w:t>
      </w:r>
      <w:r w:rsidR="00964188">
        <w:rPr>
          <w:rFonts w:eastAsiaTheme="minorEastAsia"/>
          <w:lang w:val="ru-RU" w:eastAsia="ko-KR"/>
        </w:rPr>
        <w:t>стали выше</w:t>
      </w:r>
      <w:r w:rsidRPr="0088666E">
        <w:rPr>
          <w:rFonts w:eastAsiaTheme="minorEastAsia"/>
          <w:lang w:val="ru-RU" w:eastAsia="ko-KR"/>
        </w:rPr>
        <w:t>. Линейка 2021 года включает в себя 10 новых моделей 4</w:t>
      </w:r>
      <w:r w:rsidRPr="0088666E">
        <w:rPr>
          <w:rFonts w:eastAsiaTheme="minorEastAsia"/>
          <w:lang w:eastAsia="ko-KR"/>
        </w:rPr>
        <w:t>K</w:t>
      </w:r>
      <w:r w:rsidRPr="0088666E">
        <w:rPr>
          <w:rFonts w:eastAsiaTheme="minorEastAsia"/>
          <w:lang w:val="ru-RU" w:eastAsia="ko-KR"/>
        </w:rPr>
        <w:t xml:space="preserve"> и 8</w:t>
      </w:r>
      <w:r w:rsidRPr="0088666E">
        <w:rPr>
          <w:rFonts w:eastAsiaTheme="minorEastAsia"/>
          <w:lang w:eastAsia="ko-KR"/>
        </w:rPr>
        <w:t>K</w:t>
      </w:r>
      <w:r w:rsidRPr="0088666E">
        <w:rPr>
          <w:rFonts w:eastAsiaTheme="minorEastAsia"/>
          <w:lang w:val="ru-RU" w:eastAsia="ko-KR"/>
        </w:rPr>
        <w:t>, охватывающих широкий диапазон больших размеров экрана до 86 дюймов.</w:t>
      </w:r>
    </w:p>
    <w:p w14:paraId="268D5028" w14:textId="77777777" w:rsidR="00C52824" w:rsidRPr="00AE787B" w:rsidRDefault="00C52824" w:rsidP="00C5282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161C00A" w14:textId="5D6520A6" w:rsidR="002A04EC" w:rsidRDefault="007E7A75" w:rsidP="00C5282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Компания </w:t>
      </w:r>
      <w:r>
        <w:rPr>
          <w:rFonts w:eastAsiaTheme="minorEastAsia"/>
          <w:lang w:eastAsia="ko-KR"/>
        </w:rPr>
        <w:t>LG</w:t>
      </w:r>
      <w:r w:rsidRPr="007E7A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предлагает </w:t>
      </w:r>
      <w:r w:rsidR="00DF7FC7" w:rsidRPr="00DF7FC7">
        <w:rPr>
          <w:rFonts w:eastAsiaTheme="minorEastAsia"/>
          <w:lang w:eastAsia="ko-KR"/>
        </w:rPr>
        <w:t>OLED</w:t>
      </w:r>
      <w:r w:rsidR="00964188">
        <w:rPr>
          <w:rStyle w:val="af3"/>
          <w:rFonts w:eastAsiaTheme="minorEastAsia"/>
          <w:lang w:eastAsia="ko-KR"/>
        </w:rPr>
        <w:footnoteReference w:id="4"/>
      </w:r>
      <w:r w:rsidR="00DF7FC7" w:rsidRPr="00DF7FC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телевизоры </w:t>
      </w:r>
      <w:r w:rsidR="00DF7FC7" w:rsidRPr="00DF7FC7">
        <w:rPr>
          <w:rFonts w:eastAsiaTheme="minorEastAsia"/>
          <w:lang w:val="ru-RU" w:eastAsia="ko-KR"/>
        </w:rPr>
        <w:t>с само</w:t>
      </w:r>
      <w:r>
        <w:rPr>
          <w:rFonts w:eastAsiaTheme="minorEastAsia"/>
          <w:lang w:val="ru-RU" w:eastAsia="ko-KR"/>
        </w:rPr>
        <w:t>подсвечивающими</w:t>
      </w:r>
      <w:r w:rsidR="00DF7FC7" w:rsidRPr="00DF7FC7">
        <w:rPr>
          <w:rFonts w:eastAsiaTheme="minorEastAsia"/>
          <w:lang w:val="ru-RU" w:eastAsia="ko-KR"/>
        </w:rPr>
        <w:t>ся пикселями и независимым регулированием яркости,</w:t>
      </w:r>
      <w:r>
        <w:rPr>
          <w:rFonts w:eastAsiaTheme="minorEastAsia"/>
          <w:lang w:val="ru-RU" w:eastAsia="ko-KR"/>
        </w:rPr>
        <w:t xml:space="preserve"> а расширение линейки с</w:t>
      </w:r>
      <w:r w:rsidR="00DF7FC7" w:rsidRPr="00DF7FC7">
        <w:rPr>
          <w:rFonts w:eastAsiaTheme="minorEastAsia"/>
          <w:lang w:val="ru-RU" w:eastAsia="ko-KR"/>
        </w:rPr>
        <w:t xml:space="preserve"> появление</w:t>
      </w:r>
      <w:r>
        <w:rPr>
          <w:rFonts w:eastAsiaTheme="minorEastAsia"/>
          <w:lang w:val="ru-RU" w:eastAsia="ko-KR"/>
        </w:rPr>
        <w:t>м</w:t>
      </w:r>
      <w:r w:rsidR="00DF7FC7" w:rsidRPr="00DF7FC7">
        <w:rPr>
          <w:rFonts w:eastAsiaTheme="minorEastAsia"/>
          <w:lang w:val="ru-RU" w:eastAsia="ko-KR"/>
        </w:rPr>
        <w:t xml:space="preserve"> </w:t>
      </w:r>
      <w:r w:rsidR="00DF7FC7" w:rsidRPr="00DF7FC7">
        <w:rPr>
          <w:rFonts w:eastAsiaTheme="minorEastAsia"/>
          <w:lang w:eastAsia="ko-KR"/>
        </w:rPr>
        <w:t>QNED</w:t>
      </w:r>
      <w:r w:rsidR="00DF7FC7" w:rsidRPr="00DF7FC7">
        <w:rPr>
          <w:rFonts w:eastAsiaTheme="minorEastAsia"/>
          <w:lang w:val="ru-RU" w:eastAsia="ko-KR"/>
        </w:rPr>
        <w:t xml:space="preserve"> </w:t>
      </w:r>
      <w:r w:rsidR="00DF7FC7" w:rsidRPr="00DF7FC7">
        <w:rPr>
          <w:rFonts w:eastAsiaTheme="minorEastAsia"/>
          <w:lang w:eastAsia="ko-KR"/>
        </w:rPr>
        <w:t>Mini</w:t>
      </w:r>
      <w:r w:rsidR="00DF7FC7" w:rsidRPr="00DF7FC7">
        <w:rPr>
          <w:rFonts w:eastAsiaTheme="minorEastAsia"/>
          <w:lang w:val="ru-RU" w:eastAsia="ko-KR"/>
        </w:rPr>
        <w:t xml:space="preserve"> </w:t>
      </w:r>
      <w:r w:rsidR="00DF7FC7" w:rsidRPr="00DF7FC7">
        <w:rPr>
          <w:rFonts w:eastAsiaTheme="minorEastAsia"/>
          <w:lang w:eastAsia="ko-KR"/>
        </w:rPr>
        <w:t>LED</w:t>
      </w:r>
      <w:r w:rsidR="00DF7FC7" w:rsidRPr="00DF7FC7">
        <w:rPr>
          <w:rFonts w:eastAsiaTheme="minorEastAsia"/>
          <w:lang w:val="ru-RU" w:eastAsia="ko-KR"/>
        </w:rPr>
        <w:t xml:space="preserve"> </w:t>
      </w:r>
      <w:r w:rsidR="00DF7FC7" w:rsidRPr="00DF7FC7">
        <w:rPr>
          <w:rFonts w:eastAsiaTheme="minorEastAsia"/>
          <w:lang w:eastAsia="ko-KR"/>
        </w:rPr>
        <w:t>TV</w:t>
      </w:r>
      <w:r w:rsidR="00DF7FC7" w:rsidRPr="00DF7FC7">
        <w:rPr>
          <w:rFonts w:eastAsiaTheme="minorEastAsia"/>
          <w:lang w:val="ru-RU" w:eastAsia="ko-KR"/>
        </w:rPr>
        <w:t xml:space="preserve"> от </w:t>
      </w:r>
      <w:r w:rsidR="00DF7FC7" w:rsidRPr="00DF7FC7">
        <w:rPr>
          <w:rFonts w:eastAsiaTheme="minorEastAsia"/>
          <w:lang w:eastAsia="ko-KR"/>
        </w:rPr>
        <w:t>LG</w:t>
      </w:r>
      <w:r w:rsidR="00DF7FC7" w:rsidRPr="00DF7FC7">
        <w:rPr>
          <w:rFonts w:eastAsiaTheme="minorEastAsia"/>
          <w:lang w:val="ru-RU" w:eastAsia="ko-KR"/>
        </w:rPr>
        <w:t xml:space="preserve"> </w:t>
      </w:r>
      <w:r w:rsidR="00DF7FC7">
        <w:rPr>
          <w:rFonts w:eastAsiaTheme="minorEastAsia"/>
          <w:lang w:val="ru-RU" w:eastAsia="ko-KR"/>
        </w:rPr>
        <w:t>открывает еще больше возможностей и вариантов</w:t>
      </w:r>
      <w:r w:rsidR="00DF7FC7" w:rsidRPr="00DF7FC7">
        <w:rPr>
          <w:rFonts w:eastAsiaTheme="minorEastAsia"/>
          <w:lang w:val="ru-RU" w:eastAsia="ko-KR"/>
        </w:rPr>
        <w:t xml:space="preserve"> для потребителей.</w:t>
      </w:r>
      <w:r w:rsidR="00DF7FC7">
        <w:rPr>
          <w:rFonts w:eastAsiaTheme="minorEastAsia"/>
          <w:lang w:val="ru-RU" w:eastAsia="ko-KR"/>
        </w:rPr>
        <w:t xml:space="preserve"> </w:t>
      </w:r>
      <w:r w:rsidR="00DF7FC7" w:rsidRPr="00DF7FC7">
        <w:rPr>
          <w:rFonts w:eastAsiaTheme="minorEastAsia"/>
          <w:lang w:val="ru-RU" w:eastAsia="ko-KR"/>
        </w:rPr>
        <w:t xml:space="preserve">Благодаря новой структуре панели, усиленной передовой мини-светодиодной подсветкой </w:t>
      </w:r>
      <w:r w:rsidR="00DF7FC7" w:rsidRPr="00DF7FC7">
        <w:rPr>
          <w:rFonts w:eastAsiaTheme="minorEastAsia"/>
          <w:lang w:eastAsia="ko-KR"/>
        </w:rPr>
        <w:t>LG</w:t>
      </w:r>
      <w:r w:rsidR="00DF7FC7" w:rsidRPr="00DF7FC7">
        <w:rPr>
          <w:rFonts w:eastAsiaTheme="minorEastAsia"/>
          <w:lang w:val="ru-RU" w:eastAsia="ko-KR"/>
        </w:rPr>
        <w:t>, эти телевизоры обеспечивают поистине захватывающий опыт просмотра в жидкокристаллическом пространстве. Будучи первыми телевизорами</w:t>
      </w:r>
      <w:r w:rsidR="00964188">
        <w:rPr>
          <w:rFonts w:eastAsiaTheme="minorEastAsia"/>
          <w:lang w:val="ru-RU" w:eastAsia="ko-KR"/>
        </w:rPr>
        <w:t xml:space="preserve"> </w:t>
      </w:r>
      <w:r w:rsidR="00964188">
        <w:rPr>
          <w:rFonts w:eastAsiaTheme="minorEastAsia"/>
          <w:lang w:eastAsia="ko-KR"/>
        </w:rPr>
        <w:t>LG</w:t>
      </w:r>
      <w:r w:rsidR="00DF7FC7" w:rsidRPr="00DF7FC7">
        <w:rPr>
          <w:rFonts w:eastAsiaTheme="minorEastAsia"/>
          <w:lang w:val="ru-RU" w:eastAsia="ko-KR"/>
        </w:rPr>
        <w:t xml:space="preserve">, объединившими квантовую точку и </w:t>
      </w:r>
      <w:r w:rsidR="00E033C7">
        <w:rPr>
          <w:rFonts w:eastAsiaTheme="minorEastAsia"/>
          <w:lang w:val="ru-RU" w:eastAsia="ko-KR"/>
        </w:rPr>
        <w:t>технологию</w:t>
      </w:r>
      <w:r w:rsidR="00DF7FC7">
        <w:rPr>
          <w:rFonts w:eastAsiaTheme="minorEastAsia"/>
          <w:lang w:val="ru-RU" w:eastAsia="ko-KR"/>
        </w:rPr>
        <w:t xml:space="preserve"> </w:t>
      </w:r>
      <w:r w:rsidR="00DF7FC7" w:rsidRPr="001B236F">
        <w:rPr>
          <w:rFonts w:eastAsiaTheme="minorEastAsia"/>
          <w:lang w:eastAsia="ko-KR"/>
        </w:rPr>
        <w:t>NanoCell</w:t>
      </w:r>
      <w:r w:rsidR="00DF7FC7" w:rsidRPr="00DF7FC7">
        <w:rPr>
          <w:rFonts w:eastAsiaTheme="minorEastAsia"/>
          <w:lang w:val="ru-RU" w:eastAsia="ko-KR"/>
        </w:rPr>
        <w:t xml:space="preserve"> в одном продукте, телевизоры </w:t>
      </w:r>
      <w:r w:rsidR="00DF7FC7" w:rsidRPr="00DF7FC7">
        <w:rPr>
          <w:rFonts w:eastAsiaTheme="minorEastAsia"/>
          <w:lang w:eastAsia="ko-KR"/>
        </w:rPr>
        <w:t>LG</w:t>
      </w:r>
      <w:r w:rsidR="00DF7FC7" w:rsidRPr="00DF7FC7">
        <w:rPr>
          <w:rFonts w:eastAsiaTheme="minorEastAsia"/>
          <w:lang w:val="ru-RU" w:eastAsia="ko-KR"/>
        </w:rPr>
        <w:t xml:space="preserve"> </w:t>
      </w:r>
      <w:r w:rsidR="00DF7FC7" w:rsidRPr="00DF7FC7">
        <w:rPr>
          <w:rFonts w:eastAsiaTheme="minorEastAsia"/>
          <w:lang w:eastAsia="ko-KR"/>
        </w:rPr>
        <w:t>QNED</w:t>
      </w:r>
      <w:r w:rsidR="00DF7FC7" w:rsidRPr="00DF7FC7">
        <w:rPr>
          <w:rFonts w:eastAsiaTheme="minorEastAsia"/>
          <w:lang w:val="ru-RU" w:eastAsia="ko-KR"/>
        </w:rPr>
        <w:t xml:space="preserve"> </w:t>
      </w:r>
      <w:r w:rsidR="00E033C7">
        <w:rPr>
          <w:rFonts w:eastAsiaTheme="minorEastAsia"/>
          <w:lang w:val="ru-RU" w:eastAsia="ko-KR"/>
        </w:rPr>
        <w:t>вос</w:t>
      </w:r>
      <w:r w:rsidR="00DF7FC7" w:rsidRPr="00DF7FC7">
        <w:rPr>
          <w:rFonts w:eastAsiaTheme="minorEastAsia"/>
          <w:lang w:val="ru-RU" w:eastAsia="ko-KR"/>
        </w:rPr>
        <w:t xml:space="preserve">производят невероятно точные цвета, в то время как усовершенствованная светодиодная подсветка обеспечивает </w:t>
      </w:r>
      <w:r w:rsidR="00964188">
        <w:rPr>
          <w:rFonts w:eastAsiaTheme="minorEastAsia"/>
          <w:lang w:val="ru-RU" w:eastAsia="ko-KR"/>
        </w:rPr>
        <w:t>отличн</w:t>
      </w:r>
      <w:r w:rsidR="00964188" w:rsidRPr="00DF7FC7">
        <w:rPr>
          <w:rFonts w:eastAsiaTheme="minorEastAsia"/>
          <w:lang w:val="ru-RU" w:eastAsia="ko-KR"/>
        </w:rPr>
        <w:t>ую</w:t>
      </w:r>
      <w:r w:rsidR="00DF7FC7" w:rsidRPr="00DF7FC7">
        <w:rPr>
          <w:rFonts w:eastAsiaTheme="minorEastAsia"/>
          <w:lang w:val="ru-RU" w:eastAsia="ko-KR"/>
        </w:rPr>
        <w:t xml:space="preserve"> контрастность и более глубокий черный цвет для изображений исключительной яркости и реалистичности. </w:t>
      </w:r>
      <w:r w:rsidR="00E033C7">
        <w:rPr>
          <w:rFonts w:eastAsiaTheme="minorEastAsia"/>
          <w:lang w:val="ru-RU" w:eastAsia="ko-KR"/>
        </w:rPr>
        <w:t>С</w:t>
      </w:r>
      <w:r w:rsidR="00DF7FC7" w:rsidRPr="00DF7FC7">
        <w:rPr>
          <w:rFonts w:eastAsiaTheme="minorEastAsia"/>
          <w:lang w:val="ru-RU" w:eastAsia="ko-KR"/>
        </w:rPr>
        <w:t xml:space="preserve"> частотой обновления до 120 Гц телевизоры воспроизводят движение плавно и более естественно.</w:t>
      </w:r>
    </w:p>
    <w:p w14:paraId="09F2730A" w14:textId="77777777" w:rsidR="00C52824" w:rsidRPr="002A04EC" w:rsidRDefault="00C52824" w:rsidP="00C5282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84C891F" w14:textId="67243700" w:rsidR="002A04EC" w:rsidRPr="00C52824" w:rsidRDefault="00E033C7" w:rsidP="00D447E2">
      <w:pPr>
        <w:spacing w:line="360" w:lineRule="auto"/>
        <w:jc w:val="both"/>
        <w:rPr>
          <w:rFonts w:eastAsiaTheme="minorEastAsia"/>
          <w:lang w:val="ru-RU" w:eastAsia="ko-KR"/>
        </w:rPr>
      </w:pPr>
      <w:r w:rsidRPr="00E033C7">
        <w:rPr>
          <w:rFonts w:eastAsiaTheme="minorEastAsia"/>
          <w:lang w:val="ru-RU" w:eastAsia="ko-KR"/>
        </w:rPr>
        <w:t xml:space="preserve">Инновационная светодиодная подсветка </w:t>
      </w:r>
      <w:r w:rsidRPr="00E033C7">
        <w:rPr>
          <w:rFonts w:eastAsiaTheme="minorEastAsia"/>
          <w:lang w:eastAsia="ko-KR"/>
        </w:rPr>
        <w:t>LG</w:t>
      </w:r>
      <w:r w:rsidRPr="00E033C7">
        <w:rPr>
          <w:rFonts w:eastAsiaTheme="minorEastAsia"/>
          <w:lang w:val="ru-RU" w:eastAsia="ko-KR"/>
        </w:rPr>
        <w:t xml:space="preserve"> </w:t>
      </w:r>
      <w:r w:rsidRPr="00E033C7">
        <w:rPr>
          <w:rFonts w:eastAsiaTheme="minorEastAsia"/>
          <w:lang w:eastAsia="ko-KR"/>
        </w:rPr>
        <w:t>Mini</w:t>
      </w:r>
      <w:r w:rsidR="00964188">
        <w:rPr>
          <w:rStyle w:val="af3"/>
          <w:rFonts w:eastAsiaTheme="minorEastAsia"/>
          <w:lang w:eastAsia="ko-KR"/>
        </w:rPr>
        <w:footnoteReference w:id="5"/>
      </w:r>
      <w:r w:rsidRPr="00E033C7">
        <w:rPr>
          <w:rFonts w:eastAsiaTheme="minorEastAsia"/>
          <w:lang w:val="ru-RU" w:eastAsia="ko-KR"/>
        </w:rPr>
        <w:t xml:space="preserve"> состоит почти</w:t>
      </w:r>
      <w:r>
        <w:rPr>
          <w:rFonts w:eastAsiaTheme="minorEastAsia"/>
          <w:lang w:val="ru-RU" w:eastAsia="ko-KR"/>
        </w:rPr>
        <w:t xml:space="preserve"> из</w:t>
      </w:r>
      <w:r w:rsidRPr="00E033C7">
        <w:rPr>
          <w:rFonts w:eastAsiaTheme="minorEastAsia"/>
          <w:lang w:val="ru-RU" w:eastAsia="ko-KR"/>
        </w:rPr>
        <w:t xml:space="preserve"> 30 000 крошечных светодиодов, которые обеспечивают невероятную </w:t>
      </w:r>
      <w:r w:rsidR="002A04EC">
        <w:rPr>
          <w:rFonts w:eastAsiaTheme="minorEastAsia"/>
          <w:lang w:val="ru-RU" w:eastAsia="ko-KR"/>
        </w:rPr>
        <w:t xml:space="preserve">максимальную </w:t>
      </w:r>
      <w:r w:rsidRPr="00E033C7">
        <w:rPr>
          <w:rFonts w:eastAsiaTheme="minorEastAsia"/>
          <w:lang w:val="ru-RU" w:eastAsia="ko-KR"/>
        </w:rPr>
        <w:t>яркость и коэффициент контрастности 1000000:1 в сочетании с почти 2500 зонами затемнения и передовой технологией локального затемнения. *</w:t>
      </w:r>
      <w:r w:rsidR="002A04EC" w:rsidRPr="002A04EC">
        <w:rPr>
          <w:rFonts w:eastAsiaTheme="minorEastAsia"/>
          <w:lang w:val="ru-RU" w:eastAsia="ko-KR"/>
        </w:rPr>
        <w:t xml:space="preserve">Это приводит к </w:t>
      </w:r>
      <w:r w:rsidR="00964188">
        <w:rPr>
          <w:rFonts w:eastAsiaTheme="minorEastAsia"/>
          <w:lang w:val="ru-RU" w:eastAsia="ko-KR"/>
        </w:rPr>
        <w:t xml:space="preserve">прекрасному </w:t>
      </w:r>
      <w:r w:rsidR="002A04EC" w:rsidRPr="002A04EC">
        <w:rPr>
          <w:rFonts w:eastAsiaTheme="minorEastAsia"/>
          <w:lang w:val="ru-RU" w:eastAsia="ko-KR"/>
        </w:rPr>
        <w:t xml:space="preserve">качеству изображения HDR с </w:t>
      </w:r>
      <w:r w:rsidR="00964188">
        <w:rPr>
          <w:rFonts w:eastAsiaTheme="minorEastAsia"/>
          <w:lang w:val="ru-RU" w:eastAsia="ko-KR"/>
        </w:rPr>
        <w:t>высокой</w:t>
      </w:r>
      <w:r w:rsidR="00964188" w:rsidRPr="002A04EC">
        <w:rPr>
          <w:rFonts w:eastAsiaTheme="minorEastAsia"/>
          <w:lang w:val="ru-RU" w:eastAsia="ko-KR"/>
        </w:rPr>
        <w:t xml:space="preserve"> </w:t>
      </w:r>
      <w:r w:rsidR="002A04EC" w:rsidRPr="002A04EC">
        <w:rPr>
          <w:rFonts w:eastAsiaTheme="minorEastAsia"/>
          <w:lang w:val="ru-RU" w:eastAsia="ko-KR"/>
        </w:rPr>
        <w:t>контрастностью</w:t>
      </w:r>
      <w:r w:rsidR="002A04EC">
        <w:rPr>
          <w:rFonts w:eastAsiaTheme="minorEastAsia"/>
          <w:lang w:val="ru-RU" w:eastAsia="ko-KR"/>
        </w:rPr>
        <w:t xml:space="preserve">, </w:t>
      </w:r>
      <w:r w:rsidR="002A04EC" w:rsidRPr="002A04EC">
        <w:rPr>
          <w:rFonts w:eastAsiaTheme="minorEastAsia"/>
          <w:lang w:val="ru-RU" w:eastAsia="ko-KR"/>
        </w:rPr>
        <w:t xml:space="preserve">широкой цветовой гаммой и </w:t>
      </w:r>
      <w:r w:rsidR="00964188">
        <w:rPr>
          <w:rFonts w:eastAsiaTheme="minorEastAsia"/>
          <w:lang w:val="ru-RU" w:eastAsia="ko-KR"/>
        </w:rPr>
        <w:t xml:space="preserve">отличной </w:t>
      </w:r>
      <w:r w:rsidR="002A04EC" w:rsidRPr="002A04EC">
        <w:rPr>
          <w:rFonts w:eastAsiaTheme="minorEastAsia"/>
          <w:lang w:val="ru-RU" w:eastAsia="ko-KR"/>
        </w:rPr>
        <w:t xml:space="preserve">точностью цветопередачи. Для получения </w:t>
      </w:r>
      <w:r w:rsidR="002A04EC">
        <w:rPr>
          <w:rFonts w:eastAsiaTheme="minorEastAsia"/>
          <w:lang w:val="ru-RU" w:eastAsia="ko-KR"/>
        </w:rPr>
        <w:t>более</w:t>
      </w:r>
      <w:r w:rsidR="002A04EC" w:rsidRPr="002A04EC">
        <w:rPr>
          <w:rFonts w:eastAsiaTheme="minorEastAsia"/>
          <w:lang w:val="ru-RU" w:eastAsia="ko-KR"/>
        </w:rPr>
        <w:t xml:space="preserve"> реалистичных изображений, которые, кажется, выходят за пределы экрана и входят в пространство пользователя</w:t>
      </w:r>
      <w:r w:rsidR="002A04EC">
        <w:rPr>
          <w:rFonts w:eastAsiaTheme="minorEastAsia"/>
          <w:lang w:val="ru-RU" w:eastAsia="ko-KR"/>
        </w:rPr>
        <w:t>.</w:t>
      </w:r>
      <w:r w:rsidR="002A04EC" w:rsidRPr="002A04EC">
        <w:rPr>
          <w:rFonts w:eastAsiaTheme="minorEastAsia"/>
          <w:lang w:val="ru-RU" w:eastAsia="ko-KR"/>
        </w:rPr>
        <w:t xml:space="preserve"> </w:t>
      </w:r>
      <w:r w:rsidR="002A04EC">
        <w:rPr>
          <w:rFonts w:eastAsiaTheme="minorEastAsia"/>
          <w:lang w:val="ru-RU" w:eastAsia="ko-KR"/>
        </w:rPr>
        <w:t>Н</w:t>
      </w:r>
      <w:r w:rsidR="002A04EC" w:rsidRPr="002A04EC">
        <w:rPr>
          <w:rFonts w:eastAsiaTheme="minorEastAsia"/>
          <w:lang w:val="ru-RU" w:eastAsia="ko-KR"/>
        </w:rPr>
        <w:t xml:space="preserve">етрудно понять, почему LG QNED Mini LED является </w:t>
      </w:r>
      <w:r w:rsidR="00AE787B">
        <w:rPr>
          <w:rFonts w:eastAsiaTheme="minorEastAsia"/>
          <w:lang w:val="ru-RU" w:eastAsia="ko-KR"/>
        </w:rPr>
        <w:t>отличным</w:t>
      </w:r>
      <w:r w:rsidR="002A04EC" w:rsidRPr="002A04EC">
        <w:rPr>
          <w:rFonts w:eastAsiaTheme="minorEastAsia"/>
          <w:lang w:val="ru-RU" w:eastAsia="ko-KR"/>
        </w:rPr>
        <w:t xml:space="preserve"> ЖК-телевизором.</w:t>
      </w:r>
    </w:p>
    <w:p w14:paraId="1CE4D687" w14:textId="1206C420" w:rsidR="002A04EC" w:rsidRPr="002A04EC" w:rsidRDefault="002A04EC" w:rsidP="00D447E2">
      <w:pPr>
        <w:spacing w:line="360" w:lineRule="auto"/>
        <w:jc w:val="both"/>
        <w:rPr>
          <w:lang w:val="ru-RU"/>
        </w:rPr>
      </w:pPr>
    </w:p>
    <w:p w14:paraId="588DCBED" w14:textId="75C3CB5B" w:rsidR="002A04EC" w:rsidRPr="002A04EC" w:rsidRDefault="002A04EC" w:rsidP="002A04EC">
      <w:pPr>
        <w:spacing w:line="360" w:lineRule="auto"/>
        <w:jc w:val="both"/>
        <w:rPr>
          <w:rFonts w:eastAsia="Batang"/>
          <w:lang w:val="ru-RU" w:eastAsia="ko-KR"/>
        </w:rPr>
      </w:pPr>
      <w:r w:rsidRPr="002A04EC">
        <w:rPr>
          <w:rFonts w:eastAsia="Batang"/>
          <w:lang w:val="ru-RU" w:eastAsia="ko-KR"/>
        </w:rPr>
        <w:t xml:space="preserve">«Наша новая серия </w:t>
      </w:r>
      <w:r w:rsidRPr="002A04EC">
        <w:rPr>
          <w:rFonts w:eastAsia="Batang"/>
          <w:lang w:eastAsia="ko-KR"/>
        </w:rPr>
        <w:t>QNED</w:t>
      </w:r>
      <w:r w:rsidRPr="002A04EC">
        <w:rPr>
          <w:rFonts w:eastAsia="Batang"/>
          <w:lang w:val="ru-RU" w:eastAsia="ko-KR"/>
        </w:rPr>
        <w:t xml:space="preserve"> — это вариант домашних развлечений премиум-класса, который расширяет </w:t>
      </w:r>
      <w:r w:rsidR="00A4457E">
        <w:rPr>
          <w:rFonts w:eastAsia="Batang"/>
          <w:lang w:val="ru-RU" w:eastAsia="ko-KR"/>
        </w:rPr>
        <w:t>предложение</w:t>
      </w:r>
      <w:r w:rsidRPr="002A04EC">
        <w:rPr>
          <w:rFonts w:eastAsia="Batang"/>
          <w:lang w:val="ru-RU" w:eastAsia="ko-KR"/>
        </w:rPr>
        <w:t xml:space="preserve"> </w:t>
      </w:r>
      <w:r w:rsidR="00C52824">
        <w:rPr>
          <w:rFonts w:eastAsia="Batang"/>
          <w:lang w:val="ru-RU" w:eastAsia="ko-KR"/>
        </w:rPr>
        <w:t xml:space="preserve">в области </w:t>
      </w:r>
      <w:r w:rsidRPr="002A04EC">
        <w:rPr>
          <w:rFonts w:eastAsia="Batang"/>
          <w:lang w:val="ru-RU" w:eastAsia="ko-KR"/>
        </w:rPr>
        <w:t>ЖК-</w:t>
      </w:r>
      <w:r w:rsidR="00C52824" w:rsidRPr="002A04EC">
        <w:rPr>
          <w:rFonts w:eastAsia="Batang"/>
          <w:lang w:val="ru-RU" w:eastAsia="ko-KR"/>
        </w:rPr>
        <w:t>телевизоро</w:t>
      </w:r>
      <w:r w:rsidR="00C52824">
        <w:rPr>
          <w:rFonts w:eastAsia="Batang"/>
          <w:lang w:val="ru-RU" w:eastAsia="ko-KR"/>
        </w:rPr>
        <w:t>в</w:t>
      </w:r>
      <w:r w:rsidR="00C52824" w:rsidRPr="002A04EC">
        <w:rPr>
          <w:rFonts w:eastAsia="Batang"/>
          <w:lang w:val="ru-RU" w:eastAsia="ko-KR"/>
        </w:rPr>
        <w:t>,</w:t>
      </w:r>
      <w:r w:rsidRPr="002A04EC">
        <w:rPr>
          <w:rFonts w:eastAsia="Batang"/>
          <w:lang w:val="ru-RU" w:eastAsia="ko-KR"/>
        </w:rPr>
        <w:t xml:space="preserve"> — </w:t>
      </w:r>
      <w:r>
        <w:rPr>
          <w:rFonts w:eastAsia="Batang"/>
          <w:lang w:val="ru-RU" w:eastAsia="ko-KR"/>
        </w:rPr>
        <w:t>прокомментировал</w:t>
      </w:r>
      <w:r w:rsidRPr="002A04EC">
        <w:rPr>
          <w:rFonts w:eastAsia="Batang"/>
          <w:lang w:val="ru-RU" w:eastAsia="ko-KR"/>
        </w:rPr>
        <w:t xml:space="preserve"> Нам Хо-Джун, старший вице-президент по исследованиям и разработкам компании </w:t>
      </w:r>
      <w:r w:rsidRPr="002A04EC">
        <w:rPr>
          <w:rFonts w:eastAsia="Batang"/>
          <w:lang w:eastAsia="ko-KR"/>
        </w:rPr>
        <w:t>LG</w:t>
      </w:r>
      <w:r w:rsidRPr="002A04EC">
        <w:rPr>
          <w:rFonts w:eastAsia="Batang"/>
          <w:lang w:val="ru-RU" w:eastAsia="ko-KR"/>
        </w:rPr>
        <w:t xml:space="preserve"> </w:t>
      </w:r>
      <w:r w:rsidRPr="002A04EC">
        <w:rPr>
          <w:rFonts w:eastAsia="Batang"/>
          <w:lang w:eastAsia="ko-KR"/>
        </w:rPr>
        <w:t>Home</w:t>
      </w:r>
      <w:r w:rsidRPr="002A04EC">
        <w:rPr>
          <w:rFonts w:eastAsia="Batang"/>
          <w:lang w:val="ru-RU" w:eastAsia="ko-KR"/>
        </w:rPr>
        <w:t xml:space="preserve"> </w:t>
      </w:r>
      <w:r w:rsidRPr="002A04EC">
        <w:rPr>
          <w:rFonts w:eastAsia="Batang"/>
          <w:lang w:eastAsia="ko-KR"/>
        </w:rPr>
        <w:t>Entertainment</w:t>
      </w:r>
      <w:r w:rsidRPr="002A04EC">
        <w:rPr>
          <w:rFonts w:eastAsia="Batang"/>
          <w:lang w:val="ru-RU" w:eastAsia="ko-KR"/>
        </w:rPr>
        <w:t>. Эт</w:t>
      </w:r>
      <w:r w:rsidR="00C52824">
        <w:rPr>
          <w:rFonts w:eastAsia="Batang"/>
          <w:lang w:val="ru-RU" w:eastAsia="ko-KR"/>
        </w:rPr>
        <w:t>и технологии</w:t>
      </w:r>
      <w:r w:rsidRPr="002A04EC">
        <w:rPr>
          <w:rFonts w:eastAsia="Batang"/>
          <w:lang w:val="ru-RU" w:eastAsia="ko-KR"/>
        </w:rPr>
        <w:t xml:space="preserve"> выделяют их среди других ЖК-телевизоров и подтверждают нашу приверженность инновациям и продвижению стандартов вперед».</w:t>
      </w:r>
    </w:p>
    <w:p w14:paraId="52D53609" w14:textId="77777777" w:rsidR="002A04EC" w:rsidRPr="002A04EC" w:rsidRDefault="002A04EC" w:rsidP="002A04EC">
      <w:pPr>
        <w:spacing w:line="360" w:lineRule="auto"/>
        <w:jc w:val="both"/>
        <w:rPr>
          <w:rFonts w:eastAsia="Batang"/>
          <w:lang w:val="ru-RU" w:eastAsia="ko-KR"/>
        </w:rPr>
      </w:pPr>
    </w:p>
    <w:p w14:paraId="289EB341" w14:textId="3E40E5F7" w:rsidR="002A04EC" w:rsidRPr="002A04EC" w:rsidRDefault="002A04EC" w:rsidP="002A04EC">
      <w:pPr>
        <w:spacing w:line="360" w:lineRule="auto"/>
        <w:jc w:val="both"/>
        <w:rPr>
          <w:rFonts w:eastAsia="Batang"/>
          <w:lang w:val="ru-RU" w:eastAsia="ko-KR"/>
        </w:rPr>
      </w:pPr>
      <w:r w:rsidRPr="002A04EC">
        <w:rPr>
          <w:rFonts w:eastAsia="Batang"/>
          <w:lang w:val="ru-RU" w:eastAsia="ko-KR"/>
        </w:rPr>
        <w:t xml:space="preserve">Новейший 86-дюймовый телевизор </w:t>
      </w:r>
      <w:r w:rsidRPr="002A04EC">
        <w:rPr>
          <w:rFonts w:eastAsia="Batang"/>
          <w:lang w:eastAsia="ko-KR"/>
        </w:rPr>
        <w:t>LG</w:t>
      </w:r>
      <w:r w:rsidRPr="002A04EC">
        <w:rPr>
          <w:rFonts w:eastAsia="Batang"/>
          <w:lang w:val="ru-RU" w:eastAsia="ko-KR"/>
        </w:rPr>
        <w:t xml:space="preserve"> с разрешением 8</w:t>
      </w:r>
      <w:r w:rsidRPr="002A04EC">
        <w:rPr>
          <w:rFonts w:eastAsia="Batang"/>
          <w:lang w:eastAsia="ko-KR"/>
        </w:rPr>
        <w:t>K</w:t>
      </w:r>
      <w:r w:rsidRPr="002A04EC">
        <w:rPr>
          <w:rFonts w:eastAsia="Batang"/>
          <w:lang w:val="ru-RU" w:eastAsia="ko-KR"/>
        </w:rPr>
        <w:t xml:space="preserve"> </w:t>
      </w:r>
      <w:r w:rsidRPr="002A04EC">
        <w:rPr>
          <w:rFonts w:eastAsia="Batang"/>
          <w:lang w:eastAsia="ko-KR"/>
        </w:rPr>
        <w:t>QNED</w:t>
      </w:r>
      <w:r w:rsidRPr="002A04EC">
        <w:rPr>
          <w:rFonts w:eastAsia="Batang"/>
          <w:lang w:val="ru-RU" w:eastAsia="ko-KR"/>
        </w:rPr>
        <w:t xml:space="preserve"> будет представлен на виртуальном выставочном стенде </w:t>
      </w:r>
      <w:r w:rsidRPr="002A04EC">
        <w:rPr>
          <w:rFonts w:eastAsia="Batang"/>
          <w:lang w:eastAsia="ko-KR"/>
        </w:rPr>
        <w:t>LG</w:t>
      </w:r>
      <w:r w:rsidR="008E6481">
        <w:rPr>
          <w:rStyle w:val="af3"/>
          <w:rFonts w:eastAsia="Batang"/>
          <w:lang w:eastAsia="ko-KR"/>
        </w:rPr>
        <w:footnoteReference w:id="6"/>
      </w:r>
      <w:r w:rsidRPr="002A04EC">
        <w:rPr>
          <w:rFonts w:eastAsia="Batang"/>
          <w:lang w:val="ru-RU" w:eastAsia="ko-KR"/>
        </w:rPr>
        <w:t xml:space="preserve"> на выставке </w:t>
      </w:r>
      <w:r w:rsidRPr="002A04EC">
        <w:rPr>
          <w:rFonts w:eastAsia="Batang"/>
          <w:lang w:eastAsia="ko-KR"/>
        </w:rPr>
        <w:t>CES</w:t>
      </w:r>
      <w:r w:rsidRPr="002A04EC">
        <w:rPr>
          <w:rFonts w:eastAsia="Batang"/>
          <w:lang w:val="ru-RU" w:eastAsia="ko-KR"/>
        </w:rPr>
        <w:t xml:space="preserve"> 2021, которая начнется 11 января</w:t>
      </w:r>
      <w:r w:rsidR="00EC5E70">
        <w:rPr>
          <w:rStyle w:val="af3"/>
          <w:rFonts w:eastAsia="Batang"/>
          <w:lang w:val="ru-RU" w:eastAsia="ko-KR"/>
        </w:rPr>
        <w:footnoteReference w:id="7"/>
      </w:r>
      <w:r w:rsidRPr="002A04EC">
        <w:rPr>
          <w:rFonts w:eastAsia="Batang"/>
          <w:lang w:val="ru-RU" w:eastAsia="ko-KR"/>
        </w:rPr>
        <w:t>.</w:t>
      </w:r>
    </w:p>
    <w:p w14:paraId="2E69BD1E" w14:textId="77777777" w:rsidR="00D447E2" w:rsidRPr="002A04EC" w:rsidRDefault="00D447E2" w:rsidP="0035574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9B524A5" w14:textId="77777777" w:rsidR="0035574C" w:rsidRPr="001B236F" w:rsidRDefault="0035574C" w:rsidP="0035574C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1B236F">
        <w:t xml:space="preserve"># # </w:t>
      </w:r>
      <w:r w:rsidRPr="001B236F">
        <w:rPr>
          <w:rFonts w:eastAsiaTheme="minorEastAsia"/>
          <w:lang w:eastAsia="ko-KR"/>
        </w:rPr>
        <w:t>#</w:t>
      </w:r>
    </w:p>
    <w:p w14:paraId="454BAA67" w14:textId="77777777" w:rsidR="0035574C" w:rsidRPr="001B236F" w:rsidRDefault="0035574C" w:rsidP="0035574C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02D510CE" w14:textId="641EFB57" w:rsidR="0035574C" w:rsidRPr="001B236F" w:rsidRDefault="0035574C" w:rsidP="0035574C">
      <w:pPr>
        <w:suppressAutoHyphens/>
        <w:ind w:left="142" w:hanging="142"/>
        <w:jc w:val="both"/>
        <w:rPr>
          <w:rFonts w:eastAsiaTheme="minorEastAsia"/>
          <w:i/>
          <w:iCs/>
          <w:sz w:val="18"/>
          <w:szCs w:val="18"/>
          <w:lang w:eastAsia="ko-KR"/>
        </w:rPr>
      </w:pPr>
      <w:r w:rsidRPr="001B236F">
        <w:rPr>
          <w:rFonts w:eastAsiaTheme="minorEastAsia"/>
          <w:i/>
          <w:iCs/>
          <w:sz w:val="18"/>
          <w:szCs w:val="18"/>
          <w:vertAlign w:val="superscript"/>
          <w:lang w:eastAsia="ko-KR"/>
        </w:rPr>
        <w:t>*</w:t>
      </w:r>
      <w:r w:rsidRPr="001B236F">
        <w:rPr>
          <w:rFonts w:eastAsiaTheme="minorEastAsia"/>
          <w:i/>
          <w:iCs/>
          <w:sz w:val="18"/>
          <w:szCs w:val="18"/>
          <w:lang w:eastAsia="ko-KR"/>
        </w:rPr>
        <w:tab/>
      </w:r>
      <w:r w:rsidR="00C52824" w:rsidRPr="00C52824">
        <w:rPr>
          <w:rFonts w:eastAsiaTheme="minorEastAsia"/>
          <w:i/>
          <w:iCs/>
          <w:sz w:val="18"/>
          <w:szCs w:val="18"/>
          <w:lang w:eastAsia="ko-KR"/>
        </w:rPr>
        <w:t>Для 86-дюймового 8K QNED</w:t>
      </w:r>
      <w:r w:rsidRPr="001B236F">
        <w:rPr>
          <w:rFonts w:eastAsiaTheme="minorEastAsia"/>
          <w:i/>
          <w:iCs/>
          <w:sz w:val="18"/>
          <w:szCs w:val="18"/>
          <w:lang w:eastAsia="ko-KR"/>
        </w:rPr>
        <w:t>.</w:t>
      </w:r>
    </w:p>
    <w:p w14:paraId="42F26B14" w14:textId="77777777" w:rsidR="0035574C" w:rsidRPr="001B236F" w:rsidRDefault="0035574C" w:rsidP="0035574C">
      <w:pPr>
        <w:suppressAutoHyphens/>
        <w:ind w:left="142" w:hanging="142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p w14:paraId="6902B99A" w14:textId="77777777" w:rsidR="0035574C" w:rsidRPr="001B236F" w:rsidRDefault="0035574C" w:rsidP="0035574C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289749E6" w14:textId="77777777" w:rsidR="0035574C" w:rsidRPr="001B236F" w:rsidRDefault="0035574C" w:rsidP="0035574C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4EFAC72F" w14:textId="425BF862" w:rsidR="0035574C" w:rsidRPr="001B236F" w:rsidRDefault="006D0309" w:rsidP="0035574C">
      <w:pPr>
        <w:rPr>
          <w:rFonts w:eastAsia="Times New Roman"/>
          <w:b/>
          <w:bCs/>
          <w:color w:val="C5003D"/>
          <w:sz w:val="18"/>
          <w:szCs w:val="18"/>
        </w:rPr>
      </w:pPr>
      <w:r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6D0309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6D0309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="0035574C" w:rsidRPr="001B236F">
        <w:rPr>
          <w:rFonts w:eastAsia="Times New Roman"/>
          <w:b/>
          <w:bCs/>
          <w:color w:val="C5003D"/>
          <w:sz w:val="18"/>
          <w:szCs w:val="18"/>
          <w:lang w:eastAsia="ko-KR"/>
        </w:rPr>
        <w:t>LG Electronics Home Entertainment Company</w:t>
      </w:r>
    </w:p>
    <w:p w14:paraId="28BD6D80" w14:textId="77777777" w:rsidR="006D0309" w:rsidRDefault="006D0309" w:rsidP="006D0309">
      <w:pPr>
        <w:jc w:val="both"/>
        <w:rPr>
          <w:rFonts w:eastAsia="Malgun Gothic"/>
          <w:sz w:val="18"/>
          <w:szCs w:val="18"/>
        </w:rPr>
      </w:pPr>
    </w:p>
    <w:p w14:paraId="304BF16B" w14:textId="1D595141" w:rsidR="006D0309" w:rsidRPr="006D0309" w:rsidRDefault="006D0309" w:rsidP="006D0309">
      <w:pPr>
        <w:jc w:val="both"/>
        <w:rPr>
          <w:rFonts w:eastAsia="Malgun Gothic"/>
          <w:sz w:val="18"/>
          <w:szCs w:val="18"/>
          <w:lang w:val="ru-RU"/>
        </w:rPr>
      </w:pPr>
      <w:r w:rsidRPr="006D0309">
        <w:rPr>
          <w:rFonts w:eastAsia="Malgun Gothic"/>
          <w:sz w:val="18"/>
          <w:szCs w:val="18"/>
          <w:lang w:val="ru-RU"/>
        </w:rPr>
        <w:lastRenderedPageBreak/>
        <w:t xml:space="preserve">Компания </w:t>
      </w:r>
      <w:r w:rsidRPr="006D0309">
        <w:rPr>
          <w:rFonts w:eastAsia="Malgun Gothic"/>
          <w:sz w:val="18"/>
          <w:szCs w:val="18"/>
        </w:rPr>
        <w:t>LG</w:t>
      </w:r>
      <w:r w:rsidRPr="006D0309">
        <w:rPr>
          <w:rFonts w:eastAsia="Malgun Gothic"/>
          <w:sz w:val="18"/>
          <w:szCs w:val="18"/>
          <w:lang w:val="ru-RU"/>
        </w:rPr>
        <w:t xml:space="preserve"> </w:t>
      </w:r>
      <w:r w:rsidRPr="006D0309">
        <w:rPr>
          <w:rFonts w:eastAsia="Malgun Gothic"/>
          <w:sz w:val="18"/>
          <w:szCs w:val="18"/>
        </w:rPr>
        <w:t>Home</w:t>
      </w:r>
      <w:r w:rsidRPr="006D0309">
        <w:rPr>
          <w:rFonts w:eastAsia="Malgun Gothic"/>
          <w:sz w:val="18"/>
          <w:szCs w:val="18"/>
          <w:lang w:val="ru-RU"/>
        </w:rPr>
        <w:t xml:space="preserve"> </w:t>
      </w:r>
      <w:r w:rsidRPr="006D0309">
        <w:rPr>
          <w:rFonts w:eastAsia="Malgun Gothic"/>
          <w:sz w:val="18"/>
          <w:szCs w:val="18"/>
        </w:rPr>
        <w:t>Entertainment</w:t>
      </w:r>
      <w:r w:rsidRPr="006D0309">
        <w:rPr>
          <w:rFonts w:eastAsia="Malgun Gothic"/>
          <w:sz w:val="18"/>
          <w:szCs w:val="18"/>
          <w:lang w:val="ru-RU"/>
        </w:rPr>
        <w:t xml:space="preserve"> является</w:t>
      </w:r>
      <w:r w:rsidR="00964188">
        <w:rPr>
          <w:rFonts w:eastAsia="Malgun Gothic"/>
          <w:sz w:val="18"/>
          <w:szCs w:val="18"/>
          <w:lang w:val="ru-RU"/>
        </w:rPr>
        <w:t xml:space="preserve"> одним из</w:t>
      </w:r>
      <w:r w:rsidRPr="006D0309">
        <w:rPr>
          <w:rFonts w:eastAsia="Malgun Gothic"/>
          <w:sz w:val="18"/>
          <w:szCs w:val="18"/>
          <w:lang w:val="ru-RU"/>
        </w:rPr>
        <w:t xml:space="preserve"> лидеро</w:t>
      </w:r>
      <w:r w:rsidR="00964188">
        <w:rPr>
          <w:rFonts w:eastAsia="Malgun Gothic"/>
          <w:sz w:val="18"/>
          <w:szCs w:val="18"/>
          <w:lang w:val="ru-RU"/>
        </w:rPr>
        <w:t>в</w:t>
      </w:r>
      <w:r w:rsidRPr="006D0309">
        <w:rPr>
          <w:rFonts w:eastAsia="Malgun Gothic"/>
          <w:sz w:val="18"/>
          <w:szCs w:val="18"/>
          <w:lang w:val="ru-RU"/>
        </w:rPr>
        <w:t xml:space="preserve"> отрасли телевизоров и аудио-видео систем. Компания является новатором за свое лидерство в области </w:t>
      </w:r>
      <w:r w:rsidRPr="006D0309">
        <w:rPr>
          <w:rFonts w:eastAsia="Malgun Gothic"/>
          <w:sz w:val="18"/>
          <w:szCs w:val="18"/>
        </w:rPr>
        <w:t>OLED</w:t>
      </w:r>
      <w:r w:rsidRPr="006D0309">
        <w:rPr>
          <w:rFonts w:eastAsia="Malgun Gothic"/>
          <w:sz w:val="18"/>
          <w:szCs w:val="18"/>
          <w:lang w:val="ru-RU"/>
        </w:rPr>
        <w:t xml:space="preserve">-телевизоров. </w:t>
      </w:r>
      <w:r w:rsidRPr="006D0309">
        <w:rPr>
          <w:rFonts w:eastAsia="Malgun Gothic"/>
          <w:sz w:val="18"/>
          <w:szCs w:val="18"/>
        </w:rPr>
        <w:t>LG</w:t>
      </w:r>
      <w:r w:rsidRPr="006D0309">
        <w:rPr>
          <w:rFonts w:eastAsia="Malgun Gothic"/>
          <w:sz w:val="18"/>
          <w:szCs w:val="18"/>
          <w:lang w:val="ru-RU"/>
        </w:rPr>
        <w:t xml:space="preserve"> стремится улучшить жизнь клиентов с помощью инновационных продуктов для домашних развлечений, таких как отмеченные наградами </w:t>
      </w:r>
      <w:r w:rsidRPr="006D0309">
        <w:rPr>
          <w:rFonts w:eastAsia="Malgun Gothic"/>
          <w:sz w:val="18"/>
          <w:szCs w:val="18"/>
        </w:rPr>
        <w:t>OLED</w:t>
      </w:r>
      <w:r w:rsidRPr="006D0309">
        <w:rPr>
          <w:rFonts w:eastAsia="Malgun Gothic"/>
          <w:sz w:val="18"/>
          <w:szCs w:val="18"/>
          <w:lang w:val="ru-RU"/>
        </w:rPr>
        <w:t xml:space="preserve">-телевизоры и телевизоры </w:t>
      </w:r>
      <w:r w:rsidRPr="006D0309">
        <w:rPr>
          <w:rFonts w:eastAsia="Malgun Gothic"/>
          <w:sz w:val="18"/>
          <w:szCs w:val="18"/>
        </w:rPr>
        <w:t>NanoCell</w:t>
      </w:r>
      <w:r w:rsidRPr="006D0309">
        <w:rPr>
          <w:rFonts w:eastAsia="Malgun Gothic"/>
          <w:sz w:val="18"/>
          <w:szCs w:val="18"/>
          <w:lang w:val="ru-RU"/>
        </w:rPr>
        <w:t xml:space="preserve"> с искусственным интеллектом и звуковыми решениями, разработанными в партнерстве с </w:t>
      </w:r>
      <w:r w:rsidRPr="006D0309">
        <w:rPr>
          <w:rFonts w:eastAsia="Malgun Gothic"/>
          <w:sz w:val="18"/>
          <w:szCs w:val="18"/>
        </w:rPr>
        <w:t>Meridian</w:t>
      </w:r>
      <w:r w:rsidRPr="006D0309">
        <w:rPr>
          <w:rFonts w:eastAsia="Malgun Gothic"/>
          <w:sz w:val="18"/>
          <w:szCs w:val="18"/>
          <w:lang w:val="ru-RU"/>
        </w:rPr>
        <w:t xml:space="preserve"> </w:t>
      </w:r>
      <w:r w:rsidRPr="006D0309">
        <w:rPr>
          <w:rFonts w:eastAsia="Malgun Gothic"/>
          <w:sz w:val="18"/>
          <w:szCs w:val="18"/>
        </w:rPr>
        <w:t>Audio</w:t>
      </w:r>
      <w:r w:rsidRPr="006D0309">
        <w:rPr>
          <w:rFonts w:eastAsia="Malgun Gothic"/>
          <w:sz w:val="18"/>
          <w:szCs w:val="18"/>
          <w:lang w:val="ru-RU"/>
        </w:rPr>
        <w:t xml:space="preserve">. Для получения дополнительной информации о </w:t>
      </w:r>
      <w:r w:rsidRPr="006D0309">
        <w:rPr>
          <w:rFonts w:eastAsia="Malgun Gothic"/>
          <w:sz w:val="18"/>
          <w:szCs w:val="18"/>
        </w:rPr>
        <w:t>LG</w:t>
      </w:r>
      <w:r w:rsidRPr="006D0309">
        <w:rPr>
          <w:rFonts w:eastAsia="Malgun Gothic"/>
          <w:sz w:val="18"/>
          <w:szCs w:val="18"/>
          <w:lang w:val="ru-RU"/>
        </w:rPr>
        <w:t xml:space="preserve"> перейдите на сайт </w:t>
      </w:r>
      <w:r w:rsidRPr="006D0309">
        <w:rPr>
          <w:rFonts w:eastAsia="Malgun Gothic"/>
          <w:sz w:val="18"/>
          <w:szCs w:val="18"/>
        </w:rPr>
        <w:t>www</w:t>
      </w:r>
      <w:r w:rsidRPr="006D0309">
        <w:rPr>
          <w:rFonts w:eastAsia="Malgun Gothic"/>
          <w:sz w:val="18"/>
          <w:szCs w:val="18"/>
          <w:lang w:val="ru-RU"/>
        </w:rPr>
        <w:t>.</w:t>
      </w:r>
      <w:r w:rsidRPr="006D0309">
        <w:rPr>
          <w:rFonts w:eastAsia="Malgun Gothic"/>
          <w:sz w:val="18"/>
          <w:szCs w:val="18"/>
        </w:rPr>
        <w:t>LGnewsroom</w:t>
      </w:r>
      <w:r w:rsidRPr="006D0309">
        <w:rPr>
          <w:rFonts w:eastAsia="Malgun Gothic"/>
          <w:sz w:val="18"/>
          <w:szCs w:val="18"/>
          <w:lang w:val="ru-RU"/>
        </w:rPr>
        <w:t>.</w:t>
      </w:r>
      <w:r w:rsidRPr="006D0309">
        <w:rPr>
          <w:rFonts w:eastAsia="Malgun Gothic"/>
          <w:sz w:val="18"/>
          <w:szCs w:val="18"/>
        </w:rPr>
        <w:t>com</w:t>
      </w:r>
    </w:p>
    <w:p w14:paraId="05947B60" w14:textId="77777777" w:rsidR="0035574C" w:rsidRPr="006D0309" w:rsidRDefault="0035574C" w:rsidP="0035574C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C4DBA6A" w14:textId="77777777" w:rsidR="0035574C" w:rsidRPr="006D0309" w:rsidRDefault="0035574C" w:rsidP="0035574C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573E79B7" w14:textId="5D54A363" w:rsidR="00F860C7" w:rsidRPr="006D0309" w:rsidRDefault="00F860C7" w:rsidP="0035574C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F860C7" w:rsidRPr="006D0309" w:rsidSect="009424FA">
      <w:headerReference w:type="default" r:id="rId11"/>
      <w:footerReference w:type="even" r:id="rId12"/>
      <w:footerReference w:type="default" r:id="rId13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80D67" w14:textId="77777777" w:rsidR="004C40F4" w:rsidRDefault="004C40F4" w:rsidP="00B416C2">
      <w:r>
        <w:separator/>
      </w:r>
    </w:p>
  </w:endnote>
  <w:endnote w:type="continuationSeparator" w:id="0">
    <w:p w14:paraId="463D91D9" w14:textId="77777777" w:rsidR="004C40F4" w:rsidRDefault="004C40F4" w:rsidP="00B416C2">
      <w:r>
        <w:continuationSeparator/>
      </w:r>
    </w:p>
  </w:endnote>
  <w:endnote w:type="continuationNotice" w:id="1">
    <w:p w14:paraId="7EE88370" w14:textId="77777777" w:rsidR="004C40F4" w:rsidRDefault="004C40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D9574" w14:textId="77777777" w:rsidR="00445CE1" w:rsidRDefault="00445CE1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445CE1" w:rsidRDefault="00445CE1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3B1CA" w14:textId="3A80ADF2" w:rsidR="00445CE1" w:rsidRDefault="00445CE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1609" w:rsidRPr="00811609">
      <w:rPr>
        <w:noProof/>
        <w:lang w:val="ko-KR"/>
      </w:rPr>
      <w:t>3</w:t>
    </w:r>
    <w:r>
      <w:rPr>
        <w:noProof/>
        <w:lang w:val="ko-KR"/>
      </w:rPr>
      <w:fldChar w:fldCharType="end"/>
    </w:r>
  </w:p>
  <w:p w14:paraId="5C78883E" w14:textId="77777777" w:rsidR="00445CE1" w:rsidRDefault="00445CE1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F4E31" w14:textId="77777777" w:rsidR="004C40F4" w:rsidRDefault="004C40F4" w:rsidP="00B416C2">
      <w:r>
        <w:separator/>
      </w:r>
    </w:p>
  </w:footnote>
  <w:footnote w:type="continuationSeparator" w:id="0">
    <w:p w14:paraId="35FF8B18" w14:textId="77777777" w:rsidR="004C40F4" w:rsidRDefault="004C40F4" w:rsidP="00B416C2">
      <w:r>
        <w:continuationSeparator/>
      </w:r>
    </w:p>
  </w:footnote>
  <w:footnote w:type="continuationNotice" w:id="1">
    <w:p w14:paraId="2484758C" w14:textId="77777777" w:rsidR="004C40F4" w:rsidRDefault="004C40F4"/>
  </w:footnote>
  <w:footnote w:id="2">
    <w:p w14:paraId="53F1EA70" w14:textId="4777FEAD" w:rsidR="00964188" w:rsidRPr="00964188" w:rsidRDefault="00964188">
      <w:pPr>
        <w:pStyle w:val="af8"/>
        <w:rPr>
          <w:lang w:val="ru-RU"/>
        </w:rPr>
      </w:pPr>
      <w:r>
        <w:rPr>
          <w:rStyle w:val="af3"/>
        </w:rPr>
        <w:footnoteRef/>
      </w:r>
      <w:r w:rsidRPr="00C86645">
        <w:rPr>
          <w:lang w:val="ru-RU"/>
        </w:rPr>
        <w:t xml:space="preserve"> </w:t>
      </w:r>
      <w:r>
        <w:rPr>
          <w:lang w:val="ru-RU"/>
        </w:rPr>
        <w:t>Кунед мини лед</w:t>
      </w:r>
    </w:p>
  </w:footnote>
  <w:footnote w:id="3">
    <w:p w14:paraId="45B2BE4D" w14:textId="5D9E45E1" w:rsidR="00964188" w:rsidRPr="00C86645" w:rsidRDefault="00964188">
      <w:pPr>
        <w:pStyle w:val="af8"/>
        <w:rPr>
          <w:lang w:val="ru-RU"/>
        </w:rPr>
      </w:pPr>
      <w:r>
        <w:rPr>
          <w:rStyle w:val="af3"/>
        </w:rPr>
        <w:footnoteRef/>
      </w:r>
      <w:r w:rsidRPr="00C86645">
        <w:rPr>
          <w:lang w:val="ru-RU"/>
        </w:rPr>
        <w:t xml:space="preserve"> </w:t>
      </w:r>
      <w:r w:rsidR="008E6481">
        <w:rPr>
          <w:lang w:val="ru-RU"/>
        </w:rPr>
        <w:t>Н</w:t>
      </w:r>
      <w:r>
        <w:rPr>
          <w:lang w:val="ru-RU"/>
        </w:rPr>
        <w:t>аноселл</w:t>
      </w:r>
    </w:p>
  </w:footnote>
  <w:footnote w:id="4">
    <w:p w14:paraId="73BCCDFF" w14:textId="1BEBC067" w:rsidR="00964188" w:rsidRPr="00C86645" w:rsidRDefault="00964188">
      <w:pPr>
        <w:pStyle w:val="af8"/>
        <w:rPr>
          <w:lang w:val="ru-RU"/>
        </w:rPr>
      </w:pPr>
      <w:r>
        <w:rPr>
          <w:rStyle w:val="af3"/>
        </w:rPr>
        <w:footnoteRef/>
      </w:r>
      <w:r w:rsidRPr="00C86645">
        <w:rPr>
          <w:lang w:val="ru-RU"/>
        </w:rPr>
        <w:t xml:space="preserve"> </w:t>
      </w:r>
      <w:r w:rsidR="008E6481">
        <w:rPr>
          <w:lang w:val="ru-RU"/>
        </w:rPr>
        <w:t>О</w:t>
      </w:r>
      <w:r>
        <w:rPr>
          <w:lang w:val="ru-RU"/>
        </w:rPr>
        <w:t>лед</w:t>
      </w:r>
    </w:p>
  </w:footnote>
  <w:footnote w:id="5">
    <w:p w14:paraId="1A3B4DFD" w14:textId="12A2209B" w:rsidR="00964188" w:rsidRPr="00C86645" w:rsidRDefault="00964188">
      <w:pPr>
        <w:pStyle w:val="af8"/>
        <w:rPr>
          <w:lang w:val="ru-RU"/>
        </w:rPr>
      </w:pPr>
      <w:r>
        <w:rPr>
          <w:rStyle w:val="af3"/>
        </w:rPr>
        <w:footnoteRef/>
      </w:r>
      <w:r w:rsidRPr="00C86645">
        <w:rPr>
          <w:lang w:val="ru-RU"/>
        </w:rPr>
        <w:t xml:space="preserve"> </w:t>
      </w:r>
      <w:r>
        <w:rPr>
          <w:lang w:val="ru-RU"/>
        </w:rPr>
        <w:t>Элджи мини</w:t>
      </w:r>
    </w:p>
  </w:footnote>
  <w:footnote w:id="6">
    <w:p w14:paraId="5AC3178F" w14:textId="1716417F" w:rsidR="008E6481" w:rsidRPr="008E6481" w:rsidRDefault="008E6481">
      <w:pPr>
        <w:pStyle w:val="af8"/>
        <w:rPr>
          <w:lang w:val="ru-RU"/>
        </w:rPr>
      </w:pPr>
      <w:r>
        <w:rPr>
          <w:rStyle w:val="af3"/>
        </w:rPr>
        <w:footnoteRef/>
      </w:r>
      <w:r w:rsidRPr="008E6481">
        <w:rPr>
          <w:lang w:val="ru-RU"/>
        </w:rPr>
        <w:t xml:space="preserve"> </w:t>
      </w:r>
      <w:r w:rsidR="004C40F4">
        <w:fldChar w:fldCharType="begin"/>
      </w:r>
      <w:r w:rsidR="004C40F4" w:rsidRPr="00811609">
        <w:rPr>
          <w:lang w:val="ru-RU"/>
          <w:rPrChange w:id="5" w:author="Татьяна" w:date="2021-01-08T19:04:00Z">
            <w:rPr/>
          </w:rPrChange>
        </w:rPr>
        <w:instrText xml:space="preserve"> </w:instrText>
      </w:r>
      <w:r w:rsidR="004C40F4">
        <w:instrText>HYPERLINK</w:instrText>
      </w:r>
      <w:r w:rsidR="004C40F4" w:rsidRPr="00811609">
        <w:rPr>
          <w:lang w:val="ru-RU"/>
          <w:rPrChange w:id="6" w:author="Татьяна" w:date="2021-01-08T19:04:00Z">
            <w:rPr/>
          </w:rPrChange>
        </w:rPr>
        <w:instrText xml:space="preserve"> "</w:instrText>
      </w:r>
      <w:r w:rsidR="004C40F4">
        <w:instrText>https</w:instrText>
      </w:r>
      <w:r w:rsidR="004C40F4" w:rsidRPr="00811609">
        <w:rPr>
          <w:lang w:val="ru-RU"/>
          <w:rPrChange w:id="7" w:author="Татьяна" w:date="2021-01-08T19:04:00Z">
            <w:rPr/>
          </w:rPrChange>
        </w:rPr>
        <w:instrText>://</w:instrText>
      </w:r>
      <w:r w:rsidR="004C40F4">
        <w:instrText>www</w:instrText>
      </w:r>
      <w:r w:rsidR="004C40F4" w:rsidRPr="00811609">
        <w:rPr>
          <w:lang w:val="ru-RU"/>
          <w:rPrChange w:id="8" w:author="Татьяна" w:date="2021-01-08T19:04:00Z">
            <w:rPr/>
          </w:rPrChange>
        </w:rPr>
        <w:instrText>.</w:instrText>
      </w:r>
      <w:r w:rsidR="004C40F4">
        <w:instrText>lg</w:instrText>
      </w:r>
      <w:r w:rsidR="004C40F4" w:rsidRPr="00811609">
        <w:rPr>
          <w:lang w:val="ru-RU"/>
          <w:rPrChange w:id="9" w:author="Татьяна" w:date="2021-01-08T19:04:00Z">
            <w:rPr/>
          </w:rPrChange>
        </w:rPr>
        <w:instrText>.</w:instrText>
      </w:r>
      <w:r w:rsidR="004C40F4">
        <w:instrText>com</w:instrText>
      </w:r>
      <w:r w:rsidR="004C40F4" w:rsidRPr="00811609">
        <w:rPr>
          <w:lang w:val="ru-RU"/>
          <w:rPrChange w:id="10" w:author="Татьяна" w:date="2021-01-08T19:04:00Z">
            <w:rPr/>
          </w:rPrChange>
        </w:rPr>
        <w:instrText>/</w:instrText>
      </w:r>
      <w:r w:rsidR="004C40F4">
        <w:instrText>global</w:instrText>
      </w:r>
      <w:r w:rsidR="004C40F4" w:rsidRPr="00811609">
        <w:rPr>
          <w:lang w:val="ru-RU"/>
          <w:rPrChange w:id="11" w:author="Татьяна" w:date="2021-01-08T19:04:00Z">
            <w:rPr/>
          </w:rPrChange>
        </w:rPr>
        <w:instrText>/</w:instrText>
      </w:r>
      <w:r w:rsidR="004C40F4">
        <w:instrText>exhibition</w:instrText>
      </w:r>
      <w:r w:rsidR="004C40F4" w:rsidRPr="00811609">
        <w:rPr>
          <w:lang w:val="ru-RU"/>
          <w:rPrChange w:id="12" w:author="Татьяна" w:date="2021-01-08T19:04:00Z">
            <w:rPr/>
          </w:rPrChange>
        </w:rPr>
        <w:instrText>/</w:instrText>
      </w:r>
      <w:r w:rsidR="004C40F4">
        <w:instrText>index</w:instrText>
      </w:r>
      <w:r w:rsidR="004C40F4" w:rsidRPr="00811609">
        <w:rPr>
          <w:lang w:val="ru-RU"/>
          <w:rPrChange w:id="13" w:author="Татьяна" w:date="2021-01-08T19:04:00Z">
            <w:rPr/>
          </w:rPrChange>
        </w:rPr>
        <w:instrText>.</w:instrText>
      </w:r>
      <w:r w:rsidR="004C40F4">
        <w:instrText>html</w:instrText>
      </w:r>
      <w:r w:rsidR="004C40F4" w:rsidRPr="00811609">
        <w:rPr>
          <w:lang w:val="ru-RU"/>
          <w:rPrChange w:id="14" w:author="Татьяна" w:date="2021-01-08T19:04:00Z">
            <w:rPr/>
          </w:rPrChange>
        </w:rPr>
        <w:instrText xml:space="preserve">" </w:instrText>
      </w:r>
      <w:r w:rsidR="004C40F4">
        <w:fldChar w:fldCharType="separate"/>
      </w:r>
      <w:r w:rsidRPr="00A53C96">
        <w:rPr>
          <w:rStyle w:val="af4"/>
          <w:lang w:val="ru-RU"/>
        </w:rPr>
        <w:t>https://www.lg.com/global/exhibition/index.html</w:t>
      </w:r>
      <w:r w:rsidR="004C40F4">
        <w:rPr>
          <w:rStyle w:val="af4"/>
          <w:lang w:val="ru-RU"/>
        </w:rPr>
        <w:fldChar w:fldCharType="end"/>
      </w:r>
      <w:r>
        <w:rPr>
          <w:lang w:val="ru-RU"/>
        </w:rPr>
        <w:t xml:space="preserve"> </w:t>
      </w:r>
    </w:p>
  </w:footnote>
  <w:footnote w:id="7">
    <w:p w14:paraId="02C26C5F" w14:textId="65F9579F" w:rsidR="00EC5E70" w:rsidRPr="00EC5E70" w:rsidRDefault="00EC5E70">
      <w:pPr>
        <w:pStyle w:val="af8"/>
        <w:rPr>
          <w:lang w:val="ru-RU"/>
        </w:rPr>
      </w:pPr>
      <w:r>
        <w:rPr>
          <w:rStyle w:val="af3"/>
        </w:rPr>
        <w:footnoteRef/>
      </w:r>
      <w:r w:rsidRPr="00EC5E70">
        <w:rPr>
          <w:lang w:val="ru-RU"/>
        </w:rPr>
        <w:t xml:space="preserve"> </w:t>
      </w:r>
      <w:r>
        <w:rPr>
          <w:lang w:val="ru-RU"/>
        </w:rPr>
        <w:t xml:space="preserve">Источник </w:t>
      </w:r>
      <w:r w:rsidR="004C40F4">
        <w:fldChar w:fldCharType="begin"/>
      </w:r>
      <w:r w:rsidR="004C40F4" w:rsidRPr="00811609">
        <w:rPr>
          <w:lang w:val="ru-RU"/>
          <w:rPrChange w:id="15" w:author="Татьяна" w:date="2021-01-08T19:04:00Z">
            <w:rPr/>
          </w:rPrChange>
        </w:rPr>
        <w:instrText xml:space="preserve"> </w:instrText>
      </w:r>
      <w:r w:rsidR="004C40F4">
        <w:instrText>HYPERLINK</w:instrText>
      </w:r>
      <w:r w:rsidR="004C40F4" w:rsidRPr="00811609">
        <w:rPr>
          <w:lang w:val="ru-RU"/>
          <w:rPrChange w:id="16" w:author="Татьяна" w:date="2021-01-08T19:04:00Z">
            <w:rPr/>
          </w:rPrChange>
        </w:rPr>
        <w:instrText xml:space="preserve"> "</w:instrText>
      </w:r>
      <w:r w:rsidR="004C40F4">
        <w:instrText>https</w:instrText>
      </w:r>
      <w:r w:rsidR="004C40F4" w:rsidRPr="00811609">
        <w:rPr>
          <w:lang w:val="ru-RU"/>
          <w:rPrChange w:id="17" w:author="Татьяна" w:date="2021-01-08T19:04:00Z">
            <w:rPr/>
          </w:rPrChange>
        </w:rPr>
        <w:instrText>://</w:instrText>
      </w:r>
      <w:r w:rsidR="004C40F4">
        <w:instrText>www</w:instrText>
      </w:r>
      <w:r w:rsidR="004C40F4" w:rsidRPr="00811609">
        <w:rPr>
          <w:lang w:val="ru-RU"/>
          <w:rPrChange w:id="18" w:author="Татьяна" w:date="2021-01-08T19:04:00Z">
            <w:rPr/>
          </w:rPrChange>
        </w:rPr>
        <w:instrText>.</w:instrText>
      </w:r>
      <w:r w:rsidR="004C40F4">
        <w:instrText>lgnewsroom</w:instrText>
      </w:r>
      <w:r w:rsidR="004C40F4" w:rsidRPr="00811609">
        <w:rPr>
          <w:lang w:val="ru-RU"/>
          <w:rPrChange w:id="19" w:author="Татьяна" w:date="2021-01-08T19:04:00Z">
            <w:rPr/>
          </w:rPrChange>
        </w:rPr>
        <w:instrText>.</w:instrText>
      </w:r>
      <w:r w:rsidR="004C40F4">
        <w:instrText>com</w:instrText>
      </w:r>
      <w:r w:rsidR="004C40F4" w:rsidRPr="00811609">
        <w:rPr>
          <w:lang w:val="ru-RU"/>
          <w:rPrChange w:id="20" w:author="Татьяна" w:date="2021-01-08T19:04:00Z">
            <w:rPr/>
          </w:rPrChange>
        </w:rPr>
        <w:instrText>/2020/12/</w:instrText>
      </w:r>
      <w:r w:rsidR="004C40F4">
        <w:instrText>lg</w:instrText>
      </w:r>
      <w:r w:rsidR="004C40F4" w:rsidRPr="00811609">
        <w:rPr>
          <w:lang w:val="ru-RU"/>
          <w:rPrChange w:id="21" w:author="Татьяна" w:date="2021-01-08T19:04:00Z">
            <w:rPr/>
          </w:rPrChange>
        </w:rPr>
        <w:instrText>-</w:instrText>
      </w:r>
      <w:r w:rsidR="004C40F4">
        <w:instrText>to</w:instrText>
      </w:r>
      <w:r w:rsidR="004C40F4" w:rsidRPr="00811609">
        <w:rPr>
          <w:lang w:val="ru-RU"/>
          <w:rPrChange w:id="22" w:author="Татьяна" w:date="2021-01-08T19:04:00Z">
            <w:rPr/>
          </w:rPrChange>
        </w:rPr>
        <w:instrText>-</w:instrText>
      </w:r>
      <w:r w:rsidR="004C40F4">
        <w:instrText>unveil</w:instrText>
      </w:r>
      <w:r w:rsidR="004C40F4" w:rsidRPr="00811609">
        <w:rPr>
          <w:lang w:val="ru-RU"/>
          <w:rPrChange w:id="23" w:author="Татьяна" w:date="2021-01-08T19:04:00Z">
            <w:rPr/>
          </w:rPrChange>
        </w:rPr>
        <w:instrText>-</w:instrText>
      </w:r>
      <w:r w:rsidR="004C40F4">
        <w:instrText>companys</w:instrText>
      </w:r>
      <w:r w:rsidR="004C40F4" w:rsidRPr="00811609">
        <w:rPr>
          <w:lang w:val="ru-RU"/>
          <w:rPrChange w:id="24" w:author="Татьяна" w:date="2021-01-08T19:04:00Z">
            <w:rPr/>
          </w:rPrChange>
        </w:rPr>
        <w:instrText>-</w:instrText>
      </w:r>
      <w:r w:rsidR="004C40F4">
        <w:instrText>first</w:instrText>
      </w:r>
      <w:r w:rsidR="004C40F4" w:rsidRPr="00811609">
        <w:rPr>
          <w:lang w:val="ru-RU"/>
          <w:rPrChange w:id="25" w:author="Татьяна" w:date="2021-01-08T19:04:00Z">
            <w:rPr/>
          </w:rPrChange>
        </w:rPr>
        <w:instrText>-</w:instrText>
      </w:r>
      <w:r w:rsidR="004C40F4">
        <w:instrText>qned</w:instrText>
      </w:r>
      <w:r w:rsidR="004C40F4" w:rsidRPr="00811609">
        <w:rPr>
          <w:lang w:val="ru-RU"/>
          <w:rPrChange w:id="26" w:author="Татьяна" w:date="2021-01-08T19:04:00Z">
            <w:rPr/>
          </w:rPrChange>
        </w:rPr>
        <w:instrText>-</w:instrText>
      </w:r>
      <w:r w:rsidR="004C40F4">
        <w:instrText>mini</w:instrText>
      </w:r>
      <w:r w:rsidR="004C40F4" w:rsidRPr="00811609">
        <w:rPr>
          <w:lang w:val="ru-RU"/>
          <w:rPrChange w:id="27" w:author="Татьяна" w:date="2021-01-08T19:04:00Z">
            <w:rPr/>
          </w:rPrChange>
        </w:rPr>
        <w:instrText>-</w:instrText>
      </w:r>
      <w:r w:rsidR="004C40F4">
        <w:instrText>led</w:instrText>
      </w:r>
      <w:r w:rsidR="004C40F4" w:rsidRPr="00811609">
        <w:rPr>
          <w:lang w:val="ru-RU"/>
          <w:rPrChange w:id="28" w:author="Татьяна" w:date="2021-01-08T19:04:00Z">
            <w:rPr/>
          </w:rPrChange>
        </w:rPr>
        <w:instrText>-</w:instrText>
      </w:r>
      <w:r w:rsidR="004C40F4">
        <w:instrText>tv</w:instrText>
      </w:r>
      <w:r w:rsidR="004C40F4" w:rsidRPr="00811609">
        <w:rPr>
          <w:lang w:val="ru-RU"/>
          <w:rPrChange w:id="29" w:author="Татьяна" w:date="2021-01-08T19:04:00Z">
            <w:rPr/>
          </w:rPrChange>
        </w:rPr>
        <w:instrText>-</w:instrText>
      </w:r>
      <w:r w:rsidR="004C40F4">
        <w:instrText>at</w:instrText>
      </w:r>
      <w:r w:rsidR="004C40F4" w:rsidRPr="00811609">
        <w:rPr>
          <w:lang w:val="ru-RU"/>
          <w:rPrChange w:id="30" w:author="Татьяна" w:date="2021-01-08T19:04:00Z">
            <w:rPr/>
          </w:rPrChange>
        </w:rPr>
        <w:instrText>-</w:instrText>
      </w:r>
      <w:r w:rsidR="004C40F4">
        <w:instrText>virtual</w:instrText>
      </w:r>
      <w:r w:rsidR="004C40F4" w:rsidRPr="00811609">
        <w:rPr>
          <w:lang w:val="ru-RU"/>
          <w:rPrChange w:id="31" w:author="Татьяна" w:date="2021-01-08T19:04:00Z">
            <w:rPr/>
          </w:rPrChange>
        </w:rPr>
        <w:instrText>-</w:instrText>
      </w:r>
      <w:r w:rsidR="004C40F4">
        <w:instrText>ces</w:instrText>
      </w:r>
      <w:r w:rsidR="004C40F4" w:rsidRPr="00811609">
        <w:rPr>
          <w:lang w:val="ru-RU"/>
          <w:rPrChange w:id="32" w:author="Татьяна" w:date="2021-01-08T19:04:00Z">
            <w:rPr/>
          </w:rPrChange>
        </w:rPr>
        <w:instrText xml:space="preserve">-2021/" </w:instrText>
      </w:r>
      <w:r w:rsidR="004C40F4">
        <w:fldChar w:fldCharType="separate"/>
      </w:r>
      <w:r w:rsidRPr="00A53C96">
        <w:rPr>
          <w:rStyle w:val="af4"/>
          <w:lang w:val="ru-RU"/>
        </w:rPr>
        <w:t>https://www.lgnewsroom.com/2020/12/lg-to-unveil-companys-first-qned-mini-led-tv-at-virtual-ces-2021/</w:t>
      </w:r>
      <w:r w:rsidR="004C40F4">
        <w:rPr>
          <w:rStyle w:val="af4"/>
          <w:lang w:val="ru-RU"/>
        </w:rPr>
        <w:fldChar w:fldCharType="end"/>
      </w:r>
      <w:r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80F14" w14:textId="771EDFB0" w:rsidR="00445CE1" w:rsidRDefault="00EC347D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3DDD266C" wp14:editId="39862771">
          <wp:simplePos x="0" y="0"/>
          <wp:positionH relativeFrom="column">
            <wp:posOffset>4835629</wp:posOffset>
          </wp:positionH>
          <wp:positionV relativeFrom="paragraph">
            <wp:posOffset>-149860</wp:posOffset>
          </wp:positionV>
          <wp:extent cx="921224" cy="608192"/>
          <wp:effectExtent l="0" t="0" r="0" b="1905"/>
          <wp:wrapNone/>
          <wp:docPr id="3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111"/>
                  <a:stretch/>
                </pic:blipFill>
                <pic:spPr bwMode="auto">
                  <a:xfrm>
                    <a:off x="0" y="0"/>
                    <a:ext cx="921224" cy="6081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751D8FB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C951B46" w:rsidR="00445CE1" w:rsidRDefault="00445CE1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3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3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8"/>
  </w:num>
  <w:num w:numId="2">
    <w:abstractNumId w:val="25"/>
  </w:num>
  <w:num w:numId="3">
    <w:abstractNumId w:val="23"/>
  </w:num>
  <w:num w:numId="4">
    <w:abstractNumId w:val="1"/>
  </w:num>
  <w:num w:numId="5">
    <w:abstractNumId w:val="4"/>
  </w:num>
  <w:num w:numId="6">
    <w:abstractNumId w:val="2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2"/>
  </w:num>
  <w:num w:numId="12">
    <w:abstractNumId w:val="24"/>
  </w:num>
  <w:num w:numId="13">
    <w:abstractNumId w:val="8"/>
  </w:num>
  <w:num w:numId="14">
    <w:abstractNumId w:val="31"/>
  </w:num>
  <w:num w:numId="15">
    <w:abstractNumId w:val="15"/>
  </w:num>
  <w:num w:numId="16">
    <w:abstractNumId w:val="5"/>
  </w:num>
  <w:num w:numId="17">
    <w:abstractNumId w:val="7"/>
  </w:num>
  <w:num w:numId="18">
    <w:abstractNumId w:val="32"/>
  </w:num>
  <w:num w:numId="19">
    <w:abstractNumId w:val="27"/>
  </w:num>
  <w:num w:numId="20">
    <w:abstractNumId w:val="26"/>
  </w:num>
  <w:num w:numId="21">
    <w:abstractNumId w:val="33"/>
  </w:num>
  <w:num w:numId="22">
    <w:abstractNumId w:val="12"/>
  </w:num>
  <w:num w:numId="23">
    <w:abstractNumId w:val="14"/>
  </w:num>
  <w:num w:numId="24">
    <w:abstractNumId w:val="30"/>
  </w:num>
  <w:num w:numId="25">
    <w:abstractNumId w:val="11"/>
  </w:num>
  <w:num w:numId="26">
    <w:abstractNumId w:val="13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6"/>
  </w:num>
  <w:num w:numId="34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тьяна">
    <w15:presenceInfo w15:providerId="Windows Live" w15:userId="ecce7a84654d9e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BB4"/>
    <w:rsid w:val="00000C82"/>
    <w:rsid w:val="000029A0"/>
    <w:rsid w:val="000063D2"/>
    <w:rsid w:val="00006F07"/>
    <w:rsid w:val="0000709C"/>
    <w:rsid w:val="000072BC"/>
    <w:rsid w:val="00010ACA"/>
    <w:rsid w:val="000126BA"/>
    <w:rsid w:val="00014CD2"/>
    <w:rsid w:val="00015211"/>
    <w:rsid w:val="00015A55"/>
    <w:rsid w:val="00015B97"/>
    <w:rsid w:val="00016B54"/>
    <w:rsid w:val="00016C9A"/>
    <w:rsid w:val="00017B75"/>
    <w:rsid w:val="00017C61"/>
    <w:rsid w:val="00020028"/>
    <w:rsid w:val="00022FB7"/>
    <w:rsid w:val="0002366C"/>
    <w:rsid w:val="00024506"/>
    <w:rsid w:val="000268BA"/>
    <w:rsid w:val="000305EF"/>
    <w:rsid w:val="00031FCE"/>
    <w:rsid w:val="0003207E"/>
    <w:rsid w:val="00032A90"/>
    <w:rsid w:val="00033948"/>
    <w:rsid w:val="00034A1F"/>
    <w:rsid w:val="0003591C"/>
    <w:rsid w:val="000359A0"/>
    <w:rsid w:val="00035DDD"/>
    <w:rsid w:val="000366DF"/>
    <w:rsid w:val="000419BE"/>
    <w:rsid w:val="00043697"/>
    <w:rsid w:val="00045793"/>
    <w:rsid w:val="000477D0"/>
    <w:rsid w:val="00047E15"/>
    <w:rsid w:val="00047F07"/>
    <w:rsid w:val="000510ED"/>
    <w:rsid w:val="000513F8"/>
    <w:rsid w:val="000522FC"/>
    <w:rsid w:val="00052D34"/>
    <w:rsid w:val="000547CA"/>
    <w:rsid w:val="00054F54"/>
    <w:rsid w:val="00055046"/>
    <w:rsid w:val="0005510B"/>
    <w:rsid w:val="00056377"/>
    <w:rsid w:val="00060038"/>
    <w:rsid w:val="000601B2"/>
    <w:rsid w:val="00060441"/>
    <w:rsid w:val="00060682"/>
    <w:rsid w:val="00060783"/>
    <w:rsid w:val="00061AF0"/>
    <w:rsid w:val="00061B1F"/>
    <w:rsid w:val="00062000"/>
    <w:rsid w:val="00062560"/>
    <w:rsid w:val="00062CA4"/>
    <w:rsid w:val="000636EA"/>
    <w:rsid w:val="00063D54"/>
    <w:rsid w:val="00063EEF"/>
    <w:rsid w:val="0006533C"/>
    <w:rsid w:val="0006559C"/>
    <w:rsid w:val="00066373"/>
    <w:rsid w:val="000667A0"/>
    <w:rsid w:val="00067020"/>
    <w:rsid w:val="000677CD"/>
    <w:rsid w:val="00067978"/>
    <w:rsid w:val="00067EE3"/>
    <w:rsid w:val="00070CAC"/>
    <w:rsid w:val="00071922"/>
    <w:rsid w:val="00071B20"/>
    <w:rsid w:val="00071C72"/>
    <w:rsid w:val="00073B1D"/>
    <w:rsid w:val="00074152"/>
    <w:rsid w:val="00074442"/>
    <w:rsid w:val="00076B5A"/>
    <w:rsid w:val="00076E56"/>
    <w:rsid w:val="00076EB0"/>
    <w:rsid w:val="00077117"/>
    <w:rsid w:val="000801E4"/>
    <w:rsid w:val="00081310"/>
    <w:rsid w:val="00083AAC"/>
    <w:rsid w:val="000840D7"/>
    <w:rsid w:val="00084356"/>
    <w:rsid w:val="000846B8"/>
    <w:rsid w:val="00085237"/>
    <w:rsid w:val="00085FB9"/>
    <w:rsid w:val="000860FD"/>
    <w:rsid w:val="00087186"/>
    <w:rsid w:val="00087D49"/>
    <w:rsid w:val="00087F79"/>
    <w:rsid w:val="0009088F"/>
    <w:rsid w:val="00090EE0"/>
    <w:rsid w:val="00091D61"/>
    <w:rsid w:val="00092563"/>
    <w:rsid w:val="00092BCE"/>
    <w:rsid w:val="000933A2"/>
    <w:rsid w:val="00093766"/>
    <w:rsid w:val="00094C3E"/>
    <w:rsid w:val="00095545"/>
    <w:rsid w:val="0009709C"/>
    <w:rsid w:val="000979A0"/>
    <w:rsid w:val="00097A35"/>
    <w:rsid w:val="000A0F4A"/>
    <w:rsid w:val="000A1896"/>
    <w:rsid w:val="000A1903"/>
    <w:rsid w:val="000A19E5"/>
    <w:rsid w:val="000A1E48"/>
    <w:rsid w:val="000A23F5"/>
    <w:rsid w:val="000A37E8"/>
    <w:rsid w:val="000A3F64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912"/>
    <w:rsid w:val="000B2FB6"/>
    <w:rsid w:val="000B35AF"/>
    <w:rsid w:val="000B366C"/>
    <w:rsid w:val="000B3AA6"/>
    <w:rsid w:val="000B3C42"/>
    <w:rsid w:val="000B3FBB"/>
    <w:rsid w:val="000B513C"/>
    <w:rsid w:val="000B55B2"/>
    <w:rsid w:val="000B6271"/>
    <w:rsid w:val="000B6E32"/>
    <w:rsid w:val="000B7373"/>
    <w:rsid w:val="000B7480"/>
    <w:rsid w:val="000B79F8"/>
    <w:rsid w:val="000B7C2B"/>
    <w:rsid w:val="000B7C8C"/>
    <w:rsid w:val="000C0A6E"/>
    <w:rsid w:val="000C2F17"/>
    <w:rsid w:val="000C2FC6"/>
    <w:rsid w:val="000C555E"/>
    <w:rsid w:val="000C5F71"/>
    <w:rsid w:val="000C6FF1"/>
    <w:rsid w:val="000C70D1"/>
    <w:rsid w:val="000C7B62"/>
    <w:rsid w:val="000C7BD5"/>
    <w:rsid w:val="000D18E1"/>
    <w:rsid w:val="000D2829"/>
    <w:rsid w:val="000D2AE7"/>
    <w:rsid w:val="000D425E"/>
    <w:rsid w:val="000D4712"/>
    <w:rsid w:val="000D4AF9"/>
    <w:rsid w:val="000D56FA"/>
    <w:rsid w:val="000D574F"/>
    <w:rsid w:val="000D578D"/>
    <w:rsid w:val="000D5CBD"/>
    <w:rsid w:val="000D6065"/>
    <w:rsid w:val="000D66CD"/>
    <w:rsid w:val="000D7C7F"/>
    <w:rsid w:val="000E13EA"/>
    <w:rsid w:val="000E1A14"/>
    <w:rsid w:val="000E1A8F"/>
    <w:rsid w:val="000E2644"/>
    <w:rsid w:val="000E48C3"/>
    <w:rsid w:val="000E4A77"/>
    <w:rsid w:val="000E52D6"/>
    <w:rsid w:val="000E580C"/>
    <w:rsid w:val="000E589B"/>
    <w:rsid w:val="000E6E3B"/>
    <w:rsid w:val="000E7996"/>
    <w:rsid w:val="000F08B5"/>
    <w:rsid w:val="000F0D67"/>
    <w:rsid w:val="000F2B9B"/>
    <w:rsid w:val="000F2EE7"/>
    <w:rsid w:val="000F59A6"/>
    <w:rsid w:val="000F734E"/>
    <w:rsid w:val="0010023F"/>
    <w:rsid w:val="00101FA1"/>
    <w:rsid w:val="00102F01"/>
    <w:rsid w:val="00103F04"/>
    <w:rsid w:val="00103FD6"/>
    <w:rsid w:val="00105241"/>
    <w:rsid w:val="001063BB"/>
    <w:rsid w:val="00106E67"/>
    <w:rsid w:val="0010739D"/>
    <w:rsid w:val="00107B60"/>
    <w:rsid w:val="00110723"/>
    <w:rsid w:val="00110729"/>
    <w:rsid w:val="00110F4F"/>
    <w:rsid w:val="001128E6"/>
    <w:rsid w:val="00112FAD"/>
    <w:rsid w:val="00115322"/>
    <w:rsid w:val="00115B06"/>
    <w:rsid w:val="0011622B"/>
    <w:rsid w:val="001162DE"/>
    <w:rsid w:val="00116940"/>
    <w:rsid w:val="001178DB"/>
    <w:rsid w:val="00117F72"/>
    <w:rsid w:val="00120EBA"/>
    <w:rsid w:val="001215C6"/>
    <w:rsid w:val="00121979"/>
    <w:rsid w:val="00121DF1"/>
    <w:rsid w:val="00122A32"/>
    <w:rsid w:val="00124FA1"/>
    <w:rsid w:val="0012585B"/>
    <w:rsid w:val="00125D71"/>
    <w:rsid w:val="001269AE"/>
    <w:rsid w:val="001279DF"/>
    <w:rsid w:val="00127D1C"/>
    <w:rsid w:val="00130614"/>
    <w:rsid w:val="0013120B"/>
    <w:rsid w:val="001323F2"/>
    <w:rsid w:val="0013281C"/>
    <w:rsid w:val="001329E4"/>
    <w:rsid w:val="0013457B"/>
    <w:rsid w:val="001352AB"/>
    <w:rsid w:val="001355BD"/>
    <w:rsid w:val="001356DA"/>
    <w:rsid w:val="00135BD8"/>
    <w:rsid w:val="00135D76"/>
    <w:rsid w:val="00136275"/>
    <w:rsid w:val="001375AC"/>
    <w:rsid w:val="00137CE3"/>
    <w:rsid w:val="00137D68"/>
    <w:rsid w:val="001404C2"/>
    <w:rsid w:val="001410AF"/>
    <w:rsid w:val="001416EE"/>
    <w:rsid w:val="00144BA8"/>
    <w:rsid w:val="00144E0E"/>
    <w:rsid w:val="0014555B"/>
    <w:rsid w:val="001458C4"/>
    <w:rsid w:val="001458EA"/>
    <w:rsid w:val="00145AA5"/>
    <w:rsid w:val="00146690"/>
    <w:rsid w:val="001466FE"/>
    <w:rsid w:val="001506FC"/>
    <w:rsid w:val="00150F42"/>
    <w:rsid w:val="0015199A"/>
    <w:rsid w:val="001522F1"/>
    <w:rsid w:val="00154282"/>
    <w:rsid w:val="001542ED"/>
    <w:rsid w:val="001553E4"/>
    <w:rsid w:val="00155757"/>
    <w:rsid w:val="00155A4C"/>
    <w:rsid w:val="00157025"/>
    <w:rsid w:val="00157E23"/>
    <w:rsid w:val="00160801"/>
    <w:rsid w:val="0016174D"/>
    <w:rsid w:val="0016175B"/>
    <w:rsid w:val="0016182C"/>
    <w:rsid w:val="001627A2"/>
    <w:rsid w:val="001638F8"/>
    <w:rsid w:val="00163A72"/>
    <w:rsid w:val="00163D3C"/>
    <w:rsid w:val="00163F77"/>
    <w:rsid w:val="0016477F"/>
    <w:rsid w:val="0016527F"/>
    <w:rsid w:val="00166A75"/>
    <w:rsid w:val="00166DB1"/>
    <w:rsid w:val="00170C14"/>
    <w:rsid w:val="00171692"/>
    <w:rsid w:val="00172232"/>
    <w:rsid w:val="001747DC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30EA"/>
    <w:rsid w:val="00183407"/>
    <w:rsid w:val="001835DF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1363"/>
    <w:rsid w:val="00191636"/>
    <w:rsid w:val="00195760"/>
    <w:rsid w:val="00196131"/>
    <w:rsid w:val="00196830"/>
    <w:rsid w:val="001A02D9"/>
    <w:rsid w:val="001A1713"/>
    <w:rsid w:val="001A1752"/>
    <w:rsid w:val="001A1911"/>
    <w:rsid w:val="001A2147"/>
    <w:rsid w:val="001A237C"/>
    <w:rsid w:val="001A2E6A"/>
    <w:rsid w:val="001A38C0"/>
    <w:rsid w:val="001A38EA"/>
    <w:rsid w:val="001A3C2F"/>
    <w:rsid w:val="001A4D3D"/>
    <w:rsid w:val="001A5B9C"/>
    <w:rsid w:val="001A629E"/>
    <w:rsid w:val="001A6F08"/>
    <w:rsid w:val="001A7E36"/>
    <w:rsid w:val="001B062D"/>
    <w:rsid w:val="001B06EC"/>
    <w:rsid w:val="001B0955"/>
    <w:rsid w:val="001B1141"/>
    <w:rsid w:val="001B11BB"/>
    <w:rsid w:val="001B1B51"/>
    <w:rsid w:val="001B1C6D"/>
    <w:rsid w:val="001B236F"/>
    <w:rsid w:val="001B2465"/>
    <w:rsid w:val="001B49C1"/>
    <w:rsid w:val="001B5180"/>
    <w:rsid w:val="001B58E6"/>
    <w:rsid w:val="001B6AD5"/>
    <w:rsid w:val="001B6ADE"/>
    <w:rsid w:val="001B6C70"/>
    <w:rsid w:val="001B7D92"/>
    <w:rsid w:val="001C0906"/>
    <w:rsid w:val="001C174C"/>
    <w:rsid w:val="001C212A"/>
    <w:rsid w:val="001C216B"/>
    <w:rsid w:val="001C3BB9"/>
    <w:rsid w:val="001C4676"/>
    <w:rsid w:val="001C57F2"/>
    <w:rsid w:val="001C620C"/>
    <w:rsid w:val="001C728E"/>
    <w:rsid w:val="001C7724"/>
    <w:rsid w:val="001D037F"/>
    <w:rsid w:val="001D0670"/>
    <w:rsid w:val="001D1B27"/>
    <w:rsid w:val="001D1E25"/>
    <w:rsid w:val="001D1F9B"/>
    <w:rsid w:val="001D3BC4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3D11"/>
    <w:rsid w:val="001E5632"/>
    <w:rsid w:val="001E6FD7"/>
    <w:rsid w:val="001F019D"/>
    <w:rsid w:val="001F0AF7"/>
    <w:rsid w:val="001F31FA"/>
    <w:rsid w:val="001F4604"/>
    <w:rsid w:val="001F4E33"/>
    <w:rsid w:val="001F534D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2069"/>
    <w:rsid w:val="002029B2"/>
    <w:rsid w:val="00202ACD"/>
    <w:rsid w:val="00202CF3"/>
    <w:rsid w:val="002034A0"/>
    <w:rsid w:val="00204084"/>
    <w:rsid w:val="00204C50"/>
    <w:rsid w:val="00205147"/>
    <w:rsid w:val="0020517C"/>
    <w:rsid w:val="002055E1"/>
    <w:rsid w:val="002063B3"/>
    <w:rsid w:val="00206F6D"/>
    <w:rsid w:val="00206F85"/>
    <w:rsid w:val="002071E8"/>
    <w:rsid w:val="002074D6"/>
    <w:rsid w:val="0021074E"/>
    <w:rsid w:val="00210A43"/>
    <w:rsid w:val="00210EC5"/>
    <w:rsid w:val="00211DBC"/>
    <w:rsid w:val="0021227D"/>
    <w:rsid w:val="002129EB"/>
    <w:rsid w:val="00213AFD"/>
    <w:rsid w:val="002143FB"/>
    <w:rsid w:val="00216A6D"/>
    <w:rsid w:val="00216BFD"/>
    <w:rsid w:val="00216F93"/>
    <w:rsid w:val="002177E5"/>
    <w:rsid w:val="00220B34"/>
    <w:rsid w:val="00221258"/>
    <w:rsid w:val="00221414"/>
    <w:rsid w:val="002217FA"/>
    <w:rsid w:val="00222683"/>
    <w:rsid w:val="00222D42"/>
    <w:rsid w:val="00222DEF"/>
    <w:rsid w:val="00223AC4"/>
    <w:rsid w:val="0022407A"/>
    <w:rsid w:val="00224888"/>
    <w:rsid w:val="00224ECD"/>
    <w:rsid w:val="00226319"/>
    <w:rsid w:val="0022698A"/>
    <w:rsid w:val="00226A2E"/>
    <w:rsid w:val="00227579"/>
    <w:rsid w:val="00227618"/>
    <w:rsid w:val="00231107"/>
    <w:rsid w:val="00233549"/>
    <w:rsid w:val="0023420B"/>
    <w:rsid w:val="002346FA"/>
    <w:rsid w:val="0023520D"/>
    <w:rsid w:val="002358B8"/>
    <w:rsid w:val="00237E93"/>
    <w:rsid w:val="00237FB3"/>
    <w:rsid w:val="00240351"/>
    <w:rsid w:val="0024044D"/>
    <w:rsid w:val="00241740"/>
    <w:rsid w:val="00242548"/>
    <w:rsid w:val="00242A57"/>
    <w:rsid w:val="00242DBB"/>
    <w:rsid w:val="00243029"/>
    <w:rsid w:val="002444AB"/>
    <w:rsid w:val="00244A22"/>
    <w:rsid w:val="00244C67"/>
    <w:rsid w:val="002455DC"/>
    <w:rsid w:val="00250B47"/>
    <w:rsid w:val="00253CBC"/>
    <w:rsid w:val="00253CE7"/>
    <w:rsid w:val="00254742"/>
    <w:rsid w:val="002551AA"/>
    <w:rsid w:val="002555A8"/>
    <w:rsid w:val="00255946"/>
    <w:rsid w:val="0025595A"/>
    <w:rsid w:val="00255EF6"/>
    <w:rsid w:val="00257382"/>
    <w:rsid w:val="00257987"/>
    <w:rsid w:val="00257E29"/>
    <w:rsid w:val="00260E27"/>
    <w:rsid w:val="0026101B"/>
    <w:rsid w:val="0026154A"/>
    <w:rsid w:val="00261CF5"/>
    <w:rsid w:val="0026270E"/>
    <w:rsid w:val="00263FEE"/>
    <w:rsid w:val="00264168"/>
    <w:rsid w:val="00264652"/>
    <w:rsid w:val="002648F0"/>
    <w:rsid w:val="00266AB1"/>
    <w:rsid w:val="002675A2"/>
    <w:rsid w:val="00270367"/>
    <w:rsid w:val="002730DD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652"/>
    <w:rsid w:val="002800B9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C8B"/>
    <w:rsid w:val="00285D8D"/>
    <w:rsid w:val="00286F26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E04"/>
    <w:rsid w:val="00293FEA"/>
    <w:rsid w:val="002947EC"/>
    <w:rsid w:val="00294CD6"/>
    <w:rsid w:val="002A04EC"/>
    <w:rsid w:val="002A06C4"/>
    <w:rsid w:val="002A101B"/>
    <w:rsid w:val="002A30A9"/>
    <w:rsid w:val="002A36B2"/>
    <w:rsid w:val="002A4F33"/>
    <w:rsid w:val="002A5557"/>
    <w:rsid w:val="002A5ACA"/>
    <w:rsid w:val="002A5FA0"/>
    <w:rsid w:val="002A6121"/>
    <w:rsid w:val="002A614F"/>
    <w:rsid w:val="002A64C3"/>
    <w:rsid w:val="002B04AF"/>
    <w:rsid w:val="002B1811"/>
    <w:rsid w:val="002B1CA5"/>
    <w:rsid w:val="002B2139"/>
    <w:rsid w:val="002B21BA"/>
    <w:rsid w:val="002B3465"/>
    <w:rsid w:val="002B4096"/>
    <w:rsid w:val="002B48D6"/>
    <w:rsid w:val="002B4AD3"/>
    <w:rsid w:val="002B5EDA"/>
    <w:rsid w:val="002B6941"/>
    <w:rsid w:val="002C1D1A"/>
    <w:rsid w:val="002C2895"/>
    <w:rsid w:val="002C2E00"/>
    <w:rsid w:val="002C36C6"/>
    <w:rsid w:val="002C3D84"/>
    <w:rsid w:val="002C4E3B"/>
    <w:rsid w:val="002C4E83"/>
    <w:rsid w:val="002C5781"/>
    <w:rsid w:val="002C6FAA"/>
    <w:rsid w:val="002C743D"/>
    <w:rsid w:val="002C7715"/>
    <w:rsid w:val="002C77CF"/>
    <w:rsid w:val="002D0685"/>
    <w:rsid w:val="002D10C9"/>
    <w:rsid w:val="002D111F"/>
    <w:rsid w:val="002D113C"/>
    <w:rsid w:val="002D153C"/>
    <w:rsid w:val="002D23A1"/>
    <w:rsid w:val="002D2A6C"/>
    <w:rsid w:val="002D2C89"/>
    <w:rsid w:val="002D33DA"/>
    <w:rsid w:val="002D345F"/>
    <w:rsid w:val="002D46A5"/>
    <w:rsid w:val="002D51D5"/>
    <w:rsid w:val="002D55FE"/>
    <w:rsid w:val="002D589B"/>
    <w:rsid w:val="002D6601"/>
    <w:rsid w:val="002D6BDC"/>
    <w:rsid w:val="002D7170"/>
    <w:rsid w:val="002D72D2"/>
    <w:rsid w:val="002D7F40"/>
    <w:rsid w:val="002E010B"/>
    <w:rsid w:val="002E024A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130E"/>
    <w:rsid w:val="002F135B"/>
    <w:rsid w:val="002F143F"/>
    <w:rsid w:val="002F17B1"/>
    <w:rsid w:val="002F33AB"/>
    <w:rsid w:val="002F3DBC"/>
    <w:rsid w:val="002F42B6"/>
    <w:rsid w:val="002F5137"/>
    <w:rsid w:val="002F581F"/>
    <w:rsid w:val="002F5B6B"/>
    <w:rsid w:val="002F5C83"/>
    <w:rsid w:val="002F69B8"/>
    <w:rsid w:val="002F6ACA"/>
    <w:rsid w:val="002F7353"/>
    <w:rsid w:val="002F7C87"/>
    <w:rsid w:val="003008AF"/>
    <w:rsid w:val="00300DB1"/>
    <w:rsid w:val="00301702"/>
    <w:rsid w:val="00301967"/>
    <w:rsid w:val="00302E5B"/>
    <w:rsid w:val="0030334F"/>
    <w:rsid w:val="00303947"/>
    <w:rsid w:val="003042DA"/>
    <w:rsid w:val="0030468B"/>
    <w:rsid w:val="00305848"/>
    <w:rsid w:val="00305BFE"/>
    <w:rsid w:val="00305D57"/>
    <w:rsid w:val="0030627B"/>
    <w:rsid w:val="00306BB7"/>
    <w:rsid w:val="00306DB5"/>
    <w:rsid w:val="00311D57"/>
    <w:rsid w:val="00312435"/>
    <w:rsid w:val="0031461E"/>
    <w:rsid w:val="00314D27"/>
    <w:rsid w:val="00315778"/>
    <w:rsid w:val="003166F0"/>
    <w:rsid w:val="0031779A"/>
    <w:rsid w:val="00317F62"/>
    <w:rsid w:val="0032067E"/>
    <w:rsid w:val="00320B0C"/>
    <w:rsid w:val="00320D78"/>
    <w:rsid w:val="00321B8C"/>
    <w:rsid w:val="00322208"/>
    <w:rsid w:val="00322553"/>
    <w:rsid w:val="00322D70"/>
    <w:rsid w:val="00322ED4"/>
    <w:rsid w:val="0032304D"/>
    <w:rsid w:val="00323E5E"/>
    <w:rsid w:val="00324B23"/>
    <w:rsid w:val="003261AA"/>
    <w:rsid w:val="00327058"/>
    <w:rsid w:val="003270DB"/>
    <w:rsid w:val="00331DDD"/>
    <w:rsid w:val="00333825"/>
    <w:rsid w:val="0033383C"/>
    <w:rsid w:val="00333BEE"/>
    <w:rsid w:val="00334380"/>
    <w:rsid w:val="003343D9"/>
    <w:rsid w:val="003345F7"/>
    <w:rsid w:val="003351C1"/>
    <w:rsid w:val="00335727"/>
    <w:rsid w:val="003360CC"/>
    <w:rsid w:val="003375FF"/>
    <w:rsid w:val="003402F2"/>
    <w:rsid w:val="00340DBA"/>
    <w:rsid w:val="00342A86"/>
    <w:rsid w:val="00345151"/>
    <w:rsid w:val="00345D28"/>
    <w:rsid w:val="00346BF6"/>
    <w:rsid w:val="003479C5"/>
    <w:rsid w:val="00350484"/>
    <w:rsid w:val="003506AB"/>
    <w:rsid w:val="00350926"/>
    <w:rsid w:val="00350962"/>
    <w:rsid w:val="00351C80"/>
    <w:rsid w:val="003533B7"/>
    <w:rsid w:val="003542DC"/>
    <w:rsid w:val="00354746"/>
    <w:rsid w:val="003547F8"/>
    <w:rsid w:val="00354837"/>
    <w:rsid w:val="00355440"/>
    <w:rsid w:val="003554A2"/>
    <w:rsid w:val="00355533"/>
    <w:rsid w:val="00355610"/>
    <w:rsid w:val="0035574C"/>
    <w:rsid w:val="00355A1D"/>
    <w:rsid w:val="00355B7F"/>
    <w:rsid w:val="003560C7"/>
    <w:rsid w:val="003562E4"/>
    <w:rsid w:val="00356322"/>
    <w:rsid w:val="003564C9"/>
    <w:rsid w:val="00356A52"/>
    <w:rsid w:val="00357058"/>
    <w:rsid w:val="003578EE"/>
    <w:rsid w:val="00357DB9"/>
    <w:rsid w:val="003600C5"/>
    <w:rsid w:val="00360722"/>
    <w:rsid w:val="00360944"/>
    <w:rsid w:val="003614FE"/>
    <w:rsid w:val="00361690"/>
    <w:rsid w:val="00361738"/>
    <w:rsid w:val="00363825"/>
    <w:rsid w:val="00363BEF"/>
    <w:rsid w:val="003640C2"/>
    <w:rsid w:val="0036481D"/>
    <w:rsid w:val="00364B0C"/>
    <w:rsid w:val="0036620D"/>
    <w:rsid w:val="00370958"/>
    <w:rsid w:val="003725C8"/>
    <w:rsid w:val="00373B16"/>
    <w:rsid w:val="003741F9"/>
    <w:rsid w:val="003747F1"/>
    <w:rsid w:val="00375A65"/>
    <w:rsid w:val="00376075"/>
    <w:rsid w:val="00377515"/>
    <w:rsid w:val="00380C88"/>
    <w:rsid w:val="003810A2"/>
    <w:rsid w:val="0038131D"/>
    <w:rsid w:val="00381764"/>
    <w:rsid w:val="00381849"/>
    <w:rsid w:val="0038223B"/>
    <w:rsid w:val="00384328"/>
    <w:rsid w:val="003859F1"/>
    <w:rsid w:val="00385F2A"/>
    <w:rsid w:val="0038645A"/>
    <w:rsid w:val="00387D40"/>
    <w:rsid w:val="00390574"/>
    <w:rsid w:val="00390E39"/>
    <w:rsid w:val="00391836"/>
    <w:rsid w:val="00392836"/>
    <w:rsid w:val="0039624C"/>
    <w:rsid w:val="00397369"/>
    <w:rsid w:val="00397C22"/>
    <w:rsid w:val="003A0736"/>
    <w:rsid w:val="003A094B"/>
    <w:rsid w:val="003A38DE"/>
    <w:rsid w:val="003A4047"/>
    <w:rsid w:val="003A4371"/>
    <w:rsid w:val="003A438E"/>
    <w:rsid w:val="003A4ACE"/>
    <w:rsid w:val="003A550A"/>
    <w:rsid w:val="003B0CDB"/>
    <w:rsid w:val="003B16DD"/>
    <w:rsid w:val="003B213C"/>
    <w:rsid w:val="003B2B78"/>
    <w:rsid w:val="003B3CAF"/>
    <w:rsid w:val="003B5A68"/>
    <w:rsid w:val="003B7139"/>
    <w:rsid w:val="003B7EC3"/>
    <w:rsid w:val="003C015E"/>
    <w:rsid w:val="003C2759"/>
    <w:rsid w:val="003C3252"/>
    <w:rsid w:val="003C3289"/>
    <w:rsid w:val="003C32C2"/>
    <w:rsid w:val="003C3989"/>
    <w:rsid w:val="003C3E2E"/>
    <w:rsid w:val="003C3FAB"/>
    <w:rsid w:val="003C4361"/>
    <w:rsid w:val="003C4AD6"/>
    <w:rsid w:val="003C4B2F"/>
    <w:rsid w:val="003C4C84"/>
    <w:rsid w:val="003C65EF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0D8"/>
    <w:rsid w:val="003D4118"/>
    <w:rsid w:val="003D49E0"/>
    <w:rsid w:val="003D51F8"/>
    <w:rsid w:val="003D57D3"/>
    <w:rsid w:val="003D6306"/>
    <w:rsid w:val="003D64EC"/>
    <w:rsid w:val="003D6F3A"/>
    <w:rsid w:val="003D782C"/>
    <w:rsid w:val="003E00FF"/>
    <w:rsid w:val="003E0BB8"/>
    <w:rsid w:val="003E1DE1"/>
    <w:rsid w:val="003E22D1"/>
    <w:rsid w:val="003E2319"/>
    <w:rsid w:val="003E2EA3"/>
    <w:rsid w:val="003E39EE"/>
    <w:rsid w:val="003E481A"/>
    <w:rsid w:val="003E4948"/>
    <w:rsid w:val="003E5650"/>
    <w:rsid w:val="003E67CF"/>
    <w:rsid w:val="003F0852"/>
    <w:rsid w:val="003F0861"/>
    <w:rsid w:val="003F1645"/>
    <w:rsid w:val="003F1EE6"/>
    <w:rsid w:val="003F2E97"/>
    <w:rsid w:val="003F3D5A"/>
    <w:rsid w:val="003F4914"/>
    <w:rsid w:val="003F7ADE"/>
    <w:rsid w:val="003F7EEB"/>
    <w:rsid w:val="00402234"/>
    <w:rsid w:val="00402847"/>
    <w:rsid w:val="00402C23"/>
    <w:rsid w:val="00404226"/>
    <w:rsid w:val="0040494A"/>
    <w:rsid w:val="00405A5B"/>
    <w:rsid w:val="004079E4"/>
    <w:rsid w:val="00410E06"/>
    <w:rsid w:val="0041114D"/>
    <w:rsid w:val="004112AC"/>
    <w:rsid w:val="00411480"/>
    <w:rsid w:val="0041225F"/>
    <w:rsid w:val="00412397"/>
    <w:rsid w:val="00412525"/>
    <w:rsid w:val="00412CA5"/>
    <w:rsid w:val="0041309F"/>
    <w:rsid w:val="004134E0"/>
    <w:rsid w:val="004139A5"/>
    <w:rsid w:val="00414549"/>
    <w:rsid w:val="0041462E"/>
    <w:rsid w:val="00414695"/>
    <w:rsid w:val="0041482B"/>
    <w:rsid w:val="004151DF"/>
    <w:rsid w:val="00415F45"/>
    <w:rsid w:val="00416F72"/>
    <w:rsid w:val="00420DC0"/>
    <w:rsid w:val="00420DED"/>
    <w:rsid w:val="004227A7"/>
    <w:rsid w:val="004234B6"/>
    <w:rsid w:val="00423742"/>
    <w:rsid w:val="00424704"/>
    <w:rsid w:val="00425A48"/>
    <w:rsid w:val="0042603F"/>
    <w:rsid w:val="00427A03"/>
    <w:rsid w:val="00430554"/>
    <w:rsid w:val="004332D8"/>
    <w:rsid w:val="00433440"/>
    <w:rsid w:val="00433C9F"/>
    <w:rsid w:val="004349C1"/>
    <w:rsid w:val="0043715C"/>
    <w:rsid w:val="00440CAE"/>
    <w:rsid w:val="00441364"/>
    <w:rsid w:val="00441E2F"/>
    <w:rsid w:val="00443033"/>
    <w:rsid w:val="00443100"/>
    <w:rsid w:val="004451CB"/>
    <w:rsid w:val="00445464"/>
    <w:rsid w:val="00445988"/>
    <w:rsid w:val="00445CE1"/>
    <w:rsid w:val="004466B3"/>
    <w:rsid w:val="004472E5"/>
    <w:rsid w:val="00447566"/>
    <w:rsid w:val="00447B6D"/>
    <w:rsid w:val="00450280"/>
    <w:rsid w:val="00451113"/>
    <w:rsid w:val="00451340"/>
    <w:rsid w:val="00451733"/>
    <w:rsid w:val="004518D0"/>
    <w:rsid w:val="004530B2"/>
    <w:rsid w:val="0045387A"/>
    <w:rsid w:val="0045463A"/>
    <w:rsid w:val="00454731"/>
    <w:rsid w:val="00454AA8"/>
    <w:rsid w:val="0045503B"/>
    <w:rsid w:val="004553CE"/>
    <w:rsid w:val="004564BD"/>
    <w:rsid w:val="0045685E"/>
    <w:rsid w:val="0045766E"/>
    <w:rsid w:val="00457ACE"/>
    <w:rsid w:val="004610CD"/>
    <w:rsid w:val="004624A0"/>
    <w:rsid w:val="004626C4"/>
    <w:rsid w:val="0046307E"/>
    <w:rsid w:val="004630EA"/>
    <w:rsid w:val="004638C6"/>
    <w:rsid w:val="0046507C"/>
    <w:rsid w:val="0046546B"/>
    <w:rsid w:val="0046561D"/>
    <w:rsid w:val="00465DD0"/>
    <w:rsid w:val="00465DE3"/>
    <w:rsid w:val="004663BD"/>
    <w:rsid w:val="00467053"/>
    <w:rsid w:val="0046709B"/>
    <w:rsid w:val="00470358"/>
    <w:rsid w:val="00470A9A"/>
    <w:rsid w:val="00471A01"/>
    <w:rsid w:val="00472A22"/>
    <w:rsid w:val="00472BE7"/>
    <w:rsid w:val="00474C2A"/>
    <w:rsid w:val="00474C44"/>
    <w:rsid w:val="00476957"/>
    <w:rsid w:val="00476E02"/>
    <w:rsid w:val="00476E57"/>
    <w:rsid w:val="00476EBE"/>
    <w:rsid w:val="004778F4"/>
    <w:rsid w:val="00477B84"/>
    <w:rsid w:val="00482704"/>
    <w:rsid w:val="004831CF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207C"/>
    <w:rsid w:val="004928F0"/>
    <w:rsid w:val="00492DD9"/>
    <w:rsid w:val="004933D2"/>
    <w:rsid w:val="00494AF0"/>
    <w:rsid w:val="004951F9"/>
    <w:rsid w:val="00495A5C"/>
    <w:rsid w:val="004975AD"/>
    <w:rsid w:val="004A0719"/>
    <w:rsid w:val="004A1DAB"/>
    <w:rsid w:val="004A2ADD"/>
    <w:rsid w:val="004A2ECC"/>
    <w:rsid w:val="004A3387"/>
    <w:rsid w:val="004A33B2"/>
    <w:rsid w:val="004A5245"/>
    <w:rsid w:val="004A58C9"/>
    <w:rsid w:val="004A5916"/>
    <w:rsid w:val="004A7848"/>
    <w:rsid w:val="004A7FB1"/>
    <w:rsid w:val="004B092A"/>
    <w:rsid w:val="004B1697"/>
    <w:rsid w:val="004B1CC4"/>
    <w:rsid w:val="004B2AC3"/>
    <w:rsid w:val="004B3792"/>
    <w:rsid w:val="004B46A8"/>
    <w:rsid w:val="004B56DE"/>
    <w:rsid w:val="004B5DFB"/>
    <w:rsid w:val="004B6A06"/>
    <w:rsid w:val="004B7558"/>
    <w:rsid w:val="004C0E8B"/>
    <w:rsid w:val="004C11E5"/>
    <w:rsid w:val="004C1A0E"/>
    <w:rsid w:val="004C2C25"/>
    <w:rsid w:val="004C354B"/>
    <w:rsid w:val="004C3C83"/>
    <w:rsid w:val="004C40F4"/>
    <w:rsid w:val="004C41A8"/>
    <w:rsid w:val="004C4B00"/>
    <w:rsid w:val="004C4B29"/>
    <w:rsid w:val="004C508D"/>
    <w:rsid w:val="004C5AEE"/>
    <w:rsid w:val="004C7883"/>
    <w:rsid w:val="004C7E44"/>
    <w:rsid w:val="004D040E"/>
    <w:rsid w:val="004D05B3"/>
    <w:rsid w:val="004D1234"/>
    <w:rsid w:val="004D1739"/>
    <w:rsid w:val="004D1C22"/>
    <w:rsid w:val="004D1FE9"/>
    <w:rsid w:val="004D220E"/>
    <w:rsid w:val="004D2CFF"/>
    <w:rsid w:val="004D2DCF"/>
    <w:rsid w:val="004D367A"/>
    <w:rsid w:val="004D3D0D"/>
    <w:rsid w:val="004D51A0"/>
    <w:rsid w:val="004D52A3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CC5"/>
    <w:rsid w:val="004E2A8F"/>
    <w:rsid w:val="004E31DB"/>
    <w:rsid w:val="004E3506"/>
    <w:rsid w:val="004E3896"/>
    <w:rsid w:val="004E3A7E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CAD"/>
    <w:rsid w:val="004F0D0C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D84"/>
    <w:rsid w:val="004F66E1"/>
    <w:rsid w:val="004F6A99"/>
    <w:rsid w:val="004F7603"/>
    <w:rsid w:val="004F7958"/>
    <w:rsid w:val="00500747"/>
    <w:rsid w:val="00500F47"/>
    <w:rsid w:val="00501070"/>
    <w:rsid w:val="005010FC"/>
    <w:rsid w:val="00501CBF"/>
    <w:rsid w:val="00502767"/>
    <w:rsid w:val="00502C87"/>
    <w:rsid w:val="00502FD0"/>
    <w:rsid w:val="00506861"/>
    <w:rsid w:val="005068C5"/>
    <w:rsid w:val="00507ADA"/>
    <w:rsid w:val="00510E1D"/>
    <w:rsid w:val="00511944"/>
    <w:rsid w:val="005122A1"/>
    <w:rsid w:val="00512A8C"/>
    <w:rsid w:val="0051352D"/>
    <w:rsid w:val="005146DA"/>
    <w:rsid w:val="00515DBA"/>
    <w:rsid w:val="0051763E"/>
    <w:rsid w:val="00517756"/>
    <w:rsid w:val="0051778D"/>
    <w:rsid w:val="005202E4"/>
    <w:rsid w:val="00520B15"/>
    <w:rsid w:val="00521B3E"/>
    <w:rsid w:val="00521C04"/>
    <w:rsid w:val="00521FE9"/>
    <w:rsid w:val="0052311E"/>
    <w:rsid w:val="00523CAA"/>
    <w:rsid w:val="00523E60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4F75"/>
    <w:rsid w:val="005453D0"/>
    <w:rsid w:val="005459E4"/>
    <w:rsid w:val="00545E24"/>
    <w:rsid w:val="0054623C"/>
    <w:rsid w:val="005466EE"/>
    <w:rsid w:val="005469BA"/>
    <w:rsid w:val="00547A7C"/>
    <w:rsid w:val="00553376"/>
    <w:rsid w:val="005540C3"/>
    <w:rsid w:val="00554D45"/>
    <w:rsid w:val="0055538B"/>
    <w:rsid w:val="005565F0"/>
    <w:rsid w:val="005566A7"/>
    <w:rsid w:val="00556ECA"/>
    <w:rsid w:val="005579EB"/>
    <w:rsid w:val="00560C54"/>
    <w:rsid w:val="00562214"/>
    <w:rsid w:val="0056270B"/>
    <w:rsid w:val="00562B0A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87F"/>
    <w:rsid w:val="005709C1"/>
    <w:rsid w:val="0057417F"/>
    <w:rsid w:val="00575280"/>
    <w:rsid w:val="005757A0"/>
    <w:rsid w:val="00575B21"/>
    <w:rsid w:val="00576216"/>
    <w:rsid w:val="0057676F"/>
    <w:rsid w:val="00576C8D"/>
    <w:rsid w:val="005775B0"/>
    <w:rsid w:val="00580083"/>
    <w:rsid w:val="005808CF"/>
    <w:rsid w:val="00580DAA"/>
    <w:rsid w:val="00580FBC"/>
    <w:rsid w:val="00582151"/>
    <w:rsid w:val="00582C2A"/>
    <w:rsid w:val="00583257"/>
    <w:rsid w:val="005837F5"/>
    <w:rsid w:val="0058407E"/>
    <w:rsid w:val="0058474D"/>
    <w:rsid w:val="00586008"/>
    <w:rsid w:val="0058638B"/>
    <w:rsid w:val="00587C33"/>
    <w:rsid w:val="005903DC"/>
    <w:rsid w:val="005911F5"/>
    <w:rsid w:val="00591593"/>
    <w:rsid w:val="00591B4C"/>
    <w:rsid w:val="00593091"/>
    <w:rsid w:val="00593261"/>
    <w:rsid w:val="00593930"/>
    <w:rsid w:val="00593A95"/>
    <w:rsid w:val="00594847"/>
    <w:rsid w:val="005960CD"/>
    <w:rsid w:val="00596137"/>
    <w:rsid w:val="005977D3"/>
    <w:rsid w:val="005A0667"/>
    <w:rsid w:val="005A0DFA"/>
    <w:rsid w:val="005A200D"/>
    <w:rsid w:val="005A210D"/>
    <w:rsid w:val="005A289F"/>
    <w:rsid w:val="005A3918"/>
    <w:rsid w:val="005A5167"/>
    <w:rsid w:val="005A573E"/>
    <w:rsid w:val="005A5B91"/>
    <w:rsid w:val="005A61BD"/>
    <w:rsid w:val="005A660F"/>
    <w:rsid w:val="005A6BF4"/>
    <w:rsid w:val="005A6D3F"/>
    <w:rsid w:val="005A70CE"/>
    <w:rsid w:val="005A76F2"/>
    <w:rsid w:val="005A7DCC"/>
    <w:rsid w:val="005A7DEC"/>
    <w:rsid w:val="005B00F3"/>
    <w:rsid w:val="005B1AE0"/>
    <w:rsid w:val="005B1B6A"/>
    <w:rsid w:val="005B31CD"/>
    <w:rsid w:val="005B369B"/>
    <w:rsid w:val="005B3C3D"/>
    <w:rsid w:val="005B438E"/>
    <w:rsid w:val="005B45DD"/>
    <w:rsid w:val="005B4AC0"/>
    <w:rsid w:val="005B549E"/>
    <w:rsid w:val="005B60A3"/>
    <w:rsid w:val="005B653A"/>
    <w:rsid w:val="005B6D18"/>
    <w:rsid w:val="005B790F"/>
    <w:rsid w:val="005C0009"/>
    <w:rsid w:val="005C044F"/>
    <w:rsid w:val="005C188A"/>
    <w:rsid w:val="005C18C3"/>
    <w:rsid w:val="005C1DC6"/>
    <w:rsid w:val="005C2DFF"/>
    <w:rsid w:val="005C3FF1"/>
    <w:rsid w:val="005C4029"/>
    <w:rsid w:val="005C5396"/>
    <w:rsid w:val="005C63C0"/>
    <w:rsid w:val="005C68E5"/>
    <w:rsid w:val="005C7590"/>
    <w:rsid w:val="005C7A55"/>
    <w:rsid w:val="005D0C62"/>
    <w:rsid w:val="005D0DD1"/>
    <w:rsid w:val="005D1BE5"/>
    <w:rsid w:val="005D29C9"/>
    <w:rsid w:val="005D2B7C"/>
    <w:rsid w:val="005D3648"/>
    <w:rsid w:val="005D417B"/>
    <w:rsid w:val="005D4A55"/>
    <w:rsid w:val="005D501D"/>
    <w:rsid w:val="005D55FF"/>
    <w:rsid w:val="005D637A"/>
    <w:rsid w:val="005D6688"/>
    <w:rsid w:val="005D6A43"/>
    <w:rsid w:val="005D6BD9"/>
    <w:rsid w:val="005D6F54"/>
    <w:rsid w:val="005D748D"/>
    <w:rsid w:val="005D74C8"/>
    <w:rsid w:val="005E0BE7"/>
    <w:rsid w:val="005E1391"/>
    <w:rsid w:val="005E19A4"/>
    <w:rsid w:val="005E1C45"/>
    <w:rsid w:val="005E22C6"/>
    <w:rsid w:val="005E41EB"/>
    <w:rsid w:val="005E4C88"/>
    <w:rsid w:val="005E7296"/>
    <w:rsid w:val="005F0259"/>
    <w:rsid w:val="005F1946"/>
    <w:rsid w:val="005F1E7C"/>
    <w:rsid w:val="005F2522"/>
    <w:rsid w:val="005F3B37"/>
    <w:rsid w:val="005F5D7D"/>
    <w:rsid w:val="005F6E8F"/>
    <w:rsid w:val="005F72D3"/>
    <w:rsid w:val="005F78DB"/>
    <w:rsid w:val="0060104A"/>
    <w:rsid w:val="006014C1"/>
    <w:rsid w:val="00603535"/>
    <w:rsid w:val="0060404B"/>
    <w:rsid w:val="00604130"/>
    <w:rsid w:val="00604187"/>
    <w:rsid w:val="0060475D"/>
    <w:rsid w:val="00605583"/>
    <w:rsid w:val="00605F0C"/>
    <w:rsid w:val="006062E3"/>
    <w:rsid w:val="00606501"/>
    <w:rsid w:val="00607BFF"/>
    <w:rsid w:val="00610D66"/>
    <w:rsid w:val="00612937"/>
    <w:rsid w:val="00612BD3"/>
    <w:rsid w:val="00613A30"/>
    <w:rsid w:val="00613DFF"/>
    <w:rsid w:val="006146CF"/>
    <w:rsid w:val="00614D6F"/>
    <w:rsid w:val="00615BF1"/>
    <w:rsid w:val="00615FA7"/>
    <w:rsid w:val="00616141"/>
    <w:rsid w:val="006161B6"/>
    <w:rsid w:val="006168BE"/>
    <w:rsid w:val="006177A9"/>
    <w:rsid w:val="00617F19"/>
    <w:rsid w:val="00620190"/>
    <w:rsid w:val="00620B87"/>
    <w:rsid w:val="00620D0C"/>
    <w:rsid w:val="00621432"/>
    <w:rsid w:val="00622518"/>
    <w:rsid w:val="006232CB"/>
    <w:rsid w:val="0062341F"/>
    <w:rsid w:val="00623E02"/>
    <w:rsid w:val="006245F0"/>
    <w:rsid w:val="00626679"/>
    <w:rsid w:val="0062686B"/>
    <w:rsid w:val="00627821"/>
    <w:rsid w:val="00627C55"/>
    <w:rsid w:val="0063042A"/>
    <w:rsid w:val="00631A56"/>
    <w:rsid w:val="00631ADA"/>
    <w:rsid w:val="00631D3E"/>
    <w:rsid w:val="006323D7"/>
    <w:rsid w:val="00632C46"/>
    <w:rsid w:val="00633236"/>
    <w:rsid w:val="006338F3"/>
    <w:rsid w:val="00633BA3"/>
    <w:rsid w:val="00635926"/>
    <w:rsid w:val="0063650F"/>
    <w:rsid w:val="00636E29"/>
    <w:rsid w:val="006372F1"/>
    <w:rsid w:val="00637ECC"/>
    <w:rsid w:val="00637F02"/>
    <w:rsid w:val="0064047C"/>
    <w:rsid w:val="00640979"/>
    <w:rsid w:val="00640A3C"/>
    <w:rsid w:val="00640E13"/>
    <w:rsid w:val="00641319"/>
    <w:rsid w:val="006422A0"/>
    <w:rsid w:val="00642413"/>
    <w:rsid w:val="006448F0"/>
    <w:rsid w:val="00644C25"/>
    <w:rsid w:val="00644E80"/>
    <w:rsid w:val="0064537F"/>
    <w:rsid w:val="00645F55"/>
    <w:rsid w:val="006505F6"/>
    <w:rsid w:val="00650A7B"/>
    <w:rsid w:val="00651ED4"/>
    <w:rsid w:val="00652040"/>
    <w:rsid w:val="0065260E"/>
    <w:rsid w:val="006526AB"/>
    <w:rsid w:val="00652B40"/>
    <w:rsid w:val="006536A0"/>
    <w:rsid w:val="00654918"/>
    <w:rsid w:val="00655677"/>
    <w:rsid w:val="00656018"/>
    <w:rsid w:val="00656807"/>
    <w:rsid w:val="006573D5"/>
    <w:rsid w:val="00660DB7"/>
    <w:rsid w:val="0066163D"/>
    <w:rsid w:val="00661FEA"/>
    <w:rsid w:val="00662210"/>
    <w:rsid w:val="0066303D"/>
    <w:rsid w:val="0066342C"/>
    <w:rsid w:val="006638A0"/>
    <w:rsid w:val="006639DF"/>
    <w:rsid w:val="006645CB"/>
    <w:rsid w:val="00664971"/>
    <w:rsid w:val="00664E52"/>
    <w:rsid w:val="00664F93"/>
    <w:rsid w:val="006657F6"/>
    <w:rsid w:val="0066589D"/>
    <w:rsid w:val="00666A6F"/>
    <w:rsid w:val="00667520"/>
    <w:rsid w:val="006709F6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D08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32C"/>
    <w:rsid w:val="00684346"/>
    <w:rsid w:val="00684958"/>
    <w:rsid w:val="006849C7"/>
    <w:rsid w:val="00684F49"/>
    <w:rsid w:val="00685C2E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A0478"/>
    <w:rsid w:val="006A11FD"/>
    <w:rsid w:val="006A2E46"/>
    <w:rsid w:val="006A3646"/>
    <w:rsid w:val="006A39AD"/>
    <w:rsid w:val="006A449E"/>
    <w:rsid w:val="006A4DAB"/>
    <w:rsid w:val="006A4F50"/>
    <w:rsid w:val="006A51A6"/>
    <w:rsid w:val="006A5BD6"/>
    <w:rsid w:val="006A5C9E"/>
    <w:rsid w:val="006A66D2"/>
    <w:rsid w:val="006A6750"/>
    <w:rsid w:val="006B0B8E"/>
    <w:rsid w:val="006B12B3"/>
    <w:rsid w:val="006B14A3"/>
    <w:rsid w:val="006B21A2"/>
    <w:rsid w:val="006B263E"/>
    <w:rsid w:val="006B26F7"/>
    <w:rsid w:val="006B3A6F"/>
    <w:rsid w:val="006B3E57"/>
    <w:rsid w:val="006B43E6"/>
    <w:rsid w:val="006B6490"/>
    <w:rsid w:val="006B66FF"/>
    <w:rsid w:val="006B6C9D"/>
    <w:rsid w:val="006B70ED"/>
    <w:rsid w:val="006B717B"/>
    <w:rsid w:val="006B74AF"/>
    <w:rsid w:val="006B7DD0"/>
    <w:rsid w:val="006C0437"/>
    <w:rsid w:val="006C0EC3"/>
    <w:rsid w:val="006C165C"/>
    <w:rsid w:val="006C1C20"/>
    <w:rsid w:val="006C202D"/>
    <w:rsid w:val="006C51D5"/>
    <w:rsid w:val="006C6A67"/>
    <w:rsid w:val="006C740B"/>
    <w:rsid w:val="006C7584"/>
    <w:rsid w:val="006C79A1"/>
    <w:rsid w:val="006D02A1"/>
    <w:rsid w:val="006D0309"/>
    <w:rsid w:val="006D1741"/>
    <w:rsid w:val="006D2AE1"/>
    <w:rsid w:val="006D37C2"/>
    <w:rsid w:val="006D3822"/>
    <w:rsid w:val="006D424B"/>
    <w:rsid w:val="006D44FD"/>
    <w:rsid w:val="006D5D29"/>
    <w:rsid w:val="006D6545"/>
    <w:rsid w:val="006D6F93"/>
    <w:rsid w:val="006D73B9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68B3"/>
    <w:rsid w:val="006E6F96"/>
    <w:rsid w:val="006E7076"/>
    <w:rsid w:val="006E7A4C"/>
    <w:rsid w:val="006E7FBC"/>
    <w:rsid w:val="006F139B"/>
    <w:rsid w:val="006F1BBA"/>
    <w:rsid w:val="006F261B"/>
    <w:rsid w:val="006F2AE9"/>
    <w:rsid w:val="006F33AC"/>
    <w:rsid w:val="006F467C"/>
    <w:rsid w:val="006F486C"/>
    <w:rsid w:val="006F48EF"/>
    <w:rsid w:val="006F5C8B"/>
    <w:rsid w:val="006F700E"/>
    <w:rsid w:val="006F72B3"/>
    <w:rsid w:val="007001DF"/>
    <w:rsid w:val="00700760"/>
    <w:rsid w:val="00700B1F"/>
    <w:rsid w:val="00701A99"/>
    <w:rsid w:val="00701D31"/>
    <w:rsid w:val="007038F7"/>
    <w:rsid w:val="00703C10"/>
    <w:rsid w:val="007047B8"/>
    <w:rsid w:val="00705B18"/>
    <w:rsid w:val="00706048"/>
    <w:rsid w:val="007109E3"/>
    <w:rsid w:val="00711892"/>
    <w:rsid w:val="00711919"/>
    <w:rsid w:val="00713E18"/>
    <w:rsid w:val="007145E9"/>
    <w:rsid w:val="007160B2"/>
    <w:rsid w:val="00716A86"/>
    <w:rsid w:val="00717325"/>
    <w:rsid w:val="00720D41"/>
    <w:rsid w:val="007234BD"/>
    <w:rsid w:val="007234F5"/>
    <w:rsid w:val="00723EFD"/>
    <w:rsid w:val="00725CCF"/>
    <w:rsid w:val="00727115"/>
    <w:rsid w:val="007272F1"/>
    <w:rsid w:val="007275DF"/>
    <w:rsid w:val="00727CBF"/>
    <w:rsid w:val="00727CC9"/>
    <w:rsid w:val="00730DF9"/>
    <w:rsid w:val="0073156C"/>
    <w:rsid w:val="00731BC0"/>
    <w:rsid w:val="00731DB9"/>
    <w:rsid w:val="007326F7"/>
    <w:rsid w:val="00732FA9"/>
    <w:rsid w:val="0073360F"/>
    <w:rsid w:val="007336EB"/>
    <w:rsid w:val="00733E2D"/>
    <w:rsid w:val="00734C4F"/>
    <w:rsid w:val="0073520A"/>
    <w:rsid w:val="00735379"/>
    <w:rsid w:val="007356BC"/>
    <w:rsid w:val="0073614A"/>
    <w:rsid w:val="0073679F"/>
    <w:rsid w:val="00736BB7"/>
    <w:rsid w:val="0073771B"/>
    <w:rsid w:val="007407A1"/>
    <w:rsid w:val="007408E7"/>
    <w:rsid w:val="007409A7"/>
    <w:rsid w:val="007409C0"/>
    <w:rsid w:val="00740C13"/>
    <w:rsid w:val="00742526"/>
    <w:rsid w:val="0074270C"/>
    <w:rsid w:val="00742C3D"/>
    <w:rsid w:val="00743933"/>
    <w:rsid w:val="00743A60"/>
    <w:rsid w:val="00743A69"/>
    <w:rsid w:val="00743C20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9"/>
    <w:rsid w:val="0075145D"/>
    <w:rsid w:val="0075514D"/>
    <w:rsid w:val="00755658"/>
    <w:rsid w:val="0075618F"/>
    <w:rsid w:val="007562AB"/>
    <w:rsid w:val="0075733C"/>
    <w:rsid w:val="007607AC"/>
    <w:rsid w:val="0076096C"/>
    <w:rsid w:val="0076155C"/>
    <w:rsid w:val="00761A29"/>
    <w:rsid w:val="00761DF1"/>
    <w:rsid w:val="007623C3"/>
    <w:rsid w:val="007628D5"/>
    <w:rsid w:val="00762A4E"/>
    <w:rsid w:val="007637C4"/>
    <w:rsid w:val="007646C2"/>
    <w:rsid w:val="0076501A"/>
    <w:rsid w:val="00765214"/>
    <w:rsid w:val="00765304"/>
    <w:rsid w:val="00765870"/>
    <w:rsid w:val="00765990"/>
    <w:rsid w:val="00766C58"/>
    <w:rsid w:val="007676A7"/>
    <w:rsid w:val="007676BE"/>
    <w:rsid w:val="00767AD2"/>
    <w:rsid w:val="00770119"/>
    <w:rsid w:val="00770318"/>
    <w:rsid w:val="00770BCA"/>
    <w:rsid w:val="00770FD2"/>
    <w:rsid w:val="0077189E"/>
    <w:rsid w:val="00771925"/>
    <w:rsid w:val="00772EFF"/>
    <w:rsid w:val="0077398F"/>
    <w:rsid w:val="00774172"/>
    <w:rsid w:val="007743D0"/>
    <w:rsid w:val="00774825"/>
    <w:rsid w:val="00775C87"/>
    <w:rsid w:val="007767B6"/>
    <w:rsid w:val="00776A31"/>
    <w:rsid w:val="00780C9E"/>
    <w:rsid w:val="00781B8F"/>
    <w:rsid w:val="00782BD6"/>
    <w:rsid w:val="0078489F"/>
    <w:rsid w:val="00784C3C"/>
    <w:rsid w:val="00785FD7"/>
    <w:rsid w:val="00786371"/>
    <w:rsid w:val="0079035F"/>
    <w:rsid w:val="007906BC"/>
    <w:rsid w:val="00790E1F"/>
    <w:rsid w:val="00791109"/>
    <w:rsid w:val="007916D3"/>
    <w:rsid w:val="007921E3"/>
    <w:rsid w:val="00792D17"/>
    <w:rsid w:val="00793CC5"/>
    <w:rsid w:val="007950F6"/>
    <w:rsid w:val="00796260"/>
    <w:rsid w:val="007971D6"/>
    <w:rsid w:val="007A0FEA"/>
    <w:rsid w:val="007A2AE3"/>
    <w:rsid w:val="007A2DB0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B0811"/>
    <w:rsid w:val="007B0C25"/>
    <w:rsid w:val="007B13E3"/>
    <w:rsid w:val="007B2293"/>
    <w:rsid w:val="007B2899"/>
    <w:rsid w:val="007B4195"/>
    <w:rsid w:val="007B423A"/>
    <w:rsid w:val="007B5DFD"/>
    <w:rsid w:val="007B6452"/>
    <w:rsid w:val="007B6E5C"/>
    <w:rsid w:val="007B77B5"/>
    <w:rsid w:val="007B7F1D"/>
    <w:rsid w:val="007B7F36"/>
    <w:rsid w:val="007C189B"/>
    <w:rsid w:val="007C239C"/>
    <w:rsid w:val="007C2883"/>
    <w:rsid w:val="007C2A1A"/>
    <w:rsid w:val="007C2AAF"/>
    <w:rsid w:val="007C2F1C"/>
    <w:rsid w:val="007C2FDE"/>
    <w:rsid w:val="007C38EF"/>
    <w:rsid w:val="007C4628"/>
    <w:rsid w:val="007C51B4"/>
    <w:rsid w:val="007C5942"/>
    <w:rsid w:val="007C596E"/>
    <w:rsid w:val="007C6E50"/>
    <w:rsid w:val="007C7182"/>
    <w:rsid w:val="007C7CDC"/>
    <w:rsid w:val="007C7D89"/>
    <w:rsid w:val="007D1181"/>
    <w:rsid w:val="007D14C2"/>
    <w:rsid w:val="007D2C5C"/>
    <w:rsid w:val="007E041D"/>
    <w:rsid w:val="007E0D8D"/>
    <w:rsid w:val="007E0F76"/>
    <w:rsid w:val="007E1BB4"/>
    <w:rsid w:val="007E218A"/>
    <w:rsid w:val="007E241D"/>
    <w:rsid w:val="007E299D"/>
    <w:rsid w:val="007E29D4"/>
    <w:rsid w:val="007E2D1C"/>
    <w:rsid w:val="007E3058"/>
    <w:rsid w:val="007E345B"/>
    <w:rsid w:val="007E420C"/>
    <w:rsid w:val="007E4BB9"/>
    <w:rsid w:val="007E55A8"/>
    <w:rsid w:val="007E6B31"/>
    <w:rsid w:val="007E6D8E"/>
    <w:rsid w:val="007E6FFE"/>
    <w:rsid w:val="007E79A3"/>
    <w:rsid w:val="007E7A75"/>
    <w:rsid w:val="007E7D8D"/>
    <w:rsid w:val="007E7F2A"/>
    <w:rsid w:val="007F0360"/>
    <w:rsid w:val="007F0874"/>
    <w:rsid w:val="007F14D6"/>
    <w:rsid w:val="007F157D"/>
    <w:rsid w:val="007F23EB"/>
    <w:rsid w:val="007F3C6A"/>
    <w:rsid w:val="007F453E"/>
    <w:rsid w:val="007F61EA"/>
    <w:rsid w:val="007F6D3C"/>
    <w:rsid w:val="00800243"/>
    <w:rsid w:val="00800DAE"/>
    <w:rsid w:val="00800ED9"/>
    <w:rsid w:val="00801830"/>
    <w:rsid w:val="00803AD0"/>
    <w:rsid w:val="00803B04"/>
    <w:rsid w:val="00804875"/>
    <w:rsid w:val="00804BE6"/>
    <w:rsid w:val="00805F9A"/>
    <w:rsid w:val="0080763F"/>
    <w:rsid w:val="008079F8"/>
    <w:rsid w:val="00810E46"/>
    <w:rsid w:val="00811609"/>
    <w:rsid w:val="00811C77"/>
    <w:rsid w:val="0081239F"/>
    <w:rsid w:val="0081308A"/>
    <w:rsid w:val="008137E9"/>
    <w:rsid w:val="0081543A"/>
    <w:rsid w:val="008216C4"/>
    <w:rsid w:val="00822258"/>
    <w:rsid w:val="0082261E"/>
    <w:rsid w:val="008229D9"/>
    <w:rsid w:val="00822F6F"/>
    <w:rsid w:val="0082418C"/>
    <w:rsid w:val="00824B69"/>
    <w:rsid w:val="00824FB3"/>
    <w:rsid w:val="00826689"/>
    <w:rsid w:val="00826E7F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EE7"/>
    <w:rsid w:val="00840947"/>
    <w:rsid w:val="00841CFA"/>
    <w:rsid w:val="00842540"/>
    <w:rsid w:val="0084307C"/>
    <w:rsid w:val="00843233"/>
    <w:rsid w:val="0084456E"/>
    <w:rsid w:val="008451AD"/>
    <w:rsid w:val="00845213"/>
    <w:rsid w:val="00846F9F"/>
    <w:rsid w:val="00847101"/>
    <w:rsid w:val="0084791C"/>
    <w:rsid w:val="00851E6B"/>
    <w:rsid w:val="008532B4"/>
    <w:rsid w:val="0085336A"/>
    <w:rsid w:val="00853573"/>
    <w:rsid w:val="0085404A"/>
    <w:rsid w:val="00855288"/>
    <w:rsid w:val="00855F11"/>
    <w:rsid w:val="0085659F"/>
    <w:rsid w:val="008568E7"/>
    <w:rsid w:val="008574BE"/>
    <w:rsid w:val="0086034C"/>
    <w:rsid w:val="00860CCE"/>
    <w:rsid w:val="008626B3"/>
    <w:rsid w:val="008649F0"/>
    <w:rsid w:val="008654BA"/>
    <w:rsid w:val="008662B1"/>
    <w:rsid w:val="00866683"/>
    <w:rsid w:val="00866DF2"/>
    <w:rsid w:val="00867247"/>
    <w:rsid w:val="00867B75"/>
    <w:rsid w:val="0087178D"/>
    <w:rsid w:val="00871F62"/>
    <w:rsid w:val="008727F7"/>
    <w:rsid w:val="00872CF4"/>
    <w:rsid w:val="00873109"/>
    <w:rsid w:val="0087313F"/>
    <w:rsid w:val="008735B6"/>
    <w:rsid w:val="0087449E"/>
    <w:rsid w:val="00874EBF"/>
    <w:rsid w:val="008750E4"/>
    <w:rsid w:val="00877C94"/>
    <w:rsid w:val="00880E22"/>
    <w:rsid w:val="00883FCC"/>
    <w:rsid w:val="00886609"/>
    <w:rsid w:val="0088666E"/>
    <w:rsid w:val="008904B2"/>
    <w:rsid w:val="008918D4"/>
    <w:rsid w:val="00892DDC"/>
    <w:rsid w:val="008944C0"/>
    <w:rsid w:val="00895EB7"/>
    <w:rsid w:val="008967F2"/>
    <w:rsid w:val="008975EE"/>
    <w:rsid w:val="00897A6E"/>
    <w:rsid w:val="008A03E3"/>
    <w:rsid w:val="008A0C6A"/>
    <w:rsid w:val="008A0E5B"/>
    <w:rsid w:val="008A0FFB"/>
    <w:rsid w:val="008A190F"/>
    <w:rsid w:val="008A2925"/>
    <w:rsid w:val="008A39E6"/>
    <w:rsid w:val="008A567D"/>
    <w:rsid w:val="008A5D91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C03C4"/>
    <w:rsid w:val="008C059F"/>
    <w:rsid w:val="008C1ACF"/>
    <w:rsid w:val="008C317A"/>
    <w:rsid w:val="008C3B0B"/>
    <w:rsid w:val="008C5292"/>
    <w:rsid w:val="008C5E00"/>
    <w:rsid w:val="008C7C0B"/>
    <w:rsid w:val="008C7C1A"/>
    <w:rsid w:val="008D06DE"/>
    <w:rsid w:val="008D143C"/>
    <w:rsid w:val="008D30C3"/>
    <w:rsid w:val="008D4331"/>
    <w:rsid w:val="008D562F"/>
    <w:rsid w:val="008D5FC8"/>
    <w:rsid w:val="008D6862"/>
    <w:rsid w:val="008D713D"/>
    <w:rsid w:val="008D71F5"/>
    <w:rsid w:val="008D7305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6481"/>
    <w:rsid w:val="008E7CF6"/>
    <w:rsid w:val="008F05B6"/>
    <w:rsid w:val="008F1706"/>
    <w:rsid w:val="008F1D34"/>
    <w:rsid w:val="008F2AE4"/>
    <w:rsid w:val="008F337D"/>
    <w:rsid w:val="008F4B0E"/>
    <w:rsid w:val="008F7C74"/>
    <w:rsid w:val="009008D4"/>
    <w:rsid w:val="00901DBC"/>
    <w:rsid w:val="00903007"/>
    <w:rsid w:val="00903905"/>
    <w:rsid w:val="009054B4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29F"/>
    <w:rsid w:val="00911E0B"/>
    <w:rsid w:val="00912175"/>
    <w:rsid w:val="00912CF6"/>
    <w:rsid w:val="00912DA4"/>
    <w:rsid w:val="00915E10"/>
    <w:rsid w:val="00916869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B95"/>
    <w:rsid w:val="0092702B"/>
    <w:rsid w:val="00927259"/>
    <w:rsid w:val="00927515"/>
    <w:rsid w:val="00927E87"/>
    <w:rsid w:val="00927EFA"/>
    <w:rsid w:val="00930FDB"/>
    <w:rsid w:val="0093218F"/>
    <w:rsid w:val="00933EEB"/>
    <w:rsid w:val="00934785"/>
    <w:rsid w:val="00934BF6"/>
    <w:rsid w:val="00937BB1"/>
    <w:rsid w:val="0094010D"/>
    <w:rsid w:val="00940E6C"/>
    <w:rsid w:val="0094114D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51854"/>
    <w:rsid w:val="00953B1C"/>
    <w:rsid w:val="0095407F"/>
    <w:rsid w:val="0095480C"/>
    <w:rsid w:val="009549A3"/>
    <w:rsid w:val="00957432"/>
    <w:rsid w:val="009575D1"/>
    <w:rsid w:val="0095795F"/>
    <w:rsid w:val="00957B46"/>
    <w:rsid w:val="00957D46"/>
    <w:rsid w:val="0096023B"/>
    <w:rsid w:val="00962191"/>
    <w:rsid w:val="00962429"/>
    <w:rsid w:val="0096286A"/>
    <w:rsid w:val="00963775"/>
    <w:rsid w:val="00964188"/>
    <w:rsid w:val="00964882"/>
    <w:rsid w:val="009666A8"/>
    <w:rsid w:val="00966719"/>
    <w:rsid w:val="0096693C"/>
    <w:rsid w:val="009673E5"/>
    <w:rsid w:val="009675FC"/>
    <w:rsid w:val="009707D6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50F6"/>
    <w:rsid w:val="00975652"/>
    <w:rsid w:val="0097593F"/>
    <w:rsid w:val="0097637A"/>
    <w:rsid w:val="00976A5C"/>
    <w:rsid w:val="009808AA"/>
    <w:rsid w:val="00980B45"/>
    <w:rsid w:val="00980E32"/>
    <w:rsid w:val="009813B0"/>
    <w:rsid w:val="00981BA6"/>
    <w:rsid w:val="00981C29"/>
    <w:rsid w:val="00982B16"/>
    <w:rsid w:val="00983248"/>
    <w:rsid w:val="009832BA"/>
    <w:rsid w:val="00984888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586"/>
    <w:rsid w:val="009970DE"/>
    <w:rsid w:val="009A06B3"/>
    <w:rsid w:val="009A0C3D"/>
    <w:rsid w:val="009A1C69"/>
    <w:rsid w:val="009A315F"/>
    <w:rsid w:val="009A32B0"/>
    <w:rsid w:val="009A34C4"/>
    <w:rsid w:val="009A38E0"/>
    <w:rsid w:val="009A4F0E"/>
    <w:rsid w:val="009A52D0"/>
    <w:rsid w:val="009A660A"/>
    <w:rsid w:val="009A6F4D"/>
    <w:rsid w:val="009A7231"/>
    <w:rsid w:val="009A78D2"/>
    <w:rsid w:val="009A79E5"/>
    <w:rsid w:val="009B0317"/>
    <w:rsid w:val="009B1523"/>
    <w:rsid w:val="009B2499"/>
    <w:rsid w:val="009B2BB6"/>
    <w:rsid w:val="009B2E7C"/>
    <w:rsid w:val="009B2FD1"/>
    <w:rsid w:val="009B36B3"/>
    <w:rsid w:val="009B4B1C"/>
    <w:rsid w:val="009B528D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2269"/>
    <w:rsid w:val="009C3322"/>
    <w:rsid w:val="009C3CAE"/>
    <w:rsid w:val="009C3EB9"/>
    <w:rsid w:val="009C5010"/>
    <w:rsid w:val="009C5607"/>
    <w:rsid w:val="009C652D"/>
    <w:rsid w:val="009C698B"/>
    <w:rsid w:val="009C73E0"/>
    <w:rsid w:val="009C7B7D"/>
    <w:rsid w:val="009D047E"/>
    <w:rsid w:val="009D0FB2"/>
    <w:rsid w:val="009D11D9"/>
    <w:rsid w:val="009D124D"/>
    <w:rsid w:val="009D182D"/>
    <w:rsid w:val="009D254B"/>
    <w:rsid w:val="009D34A3"/>
    <w:rsid w:val="009D362F"/>
    <w:rsid w:val="009D3967"/>
    <w:rsid w:val="009D483E"/>
    <w:rsid w:val="009D5087"/>
    <w:rsid w:val="009D57B2"/>
    <w:rsid w:val="009D5AD0"/>
    <w:rsid w:val="009E1344"/>
    <w:rsid w:val="009E18FE"/>
    <w:rsid w:val="009E257D"/>
    <w:rsid w:val="009E30CF"/>
    <w:rsid w:val="009E35CA"/>
    <w:rsid w:val="009E3CE3"/>
    <w:rsid w:val="009E4177"/>
    <w:rsid w:val="009E447E"/>
    <w:rsid w:val="009E508C"/>
    <w:rsid w:val="009E5DFA"/>
    <w:rsid w:val="009E5FE2"/>
    <w:rsid w:val="009E6297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294"/>
    <w:rsid w:val="009F4EAD"/>
    <w:rsid w:val="009F566B"/>
    <w:rsid w:val="009F5AE7"/>
    <w:rsid w:val="009F696A"/>
    <w:rsid w:val="009F699B"/>
    <w:rsid w:val="00A008CC"/>
    <w:rsid w:val="00A00ABE"/>
    <w:rsid w:val="00A015E5"/>
    <w:rsid w:val="00A01865"/>
    <w:rsid w:val="00A01E33"/>
    <w:rsid w:val="00A02E78"/>
    <w:rsid w:val="00A03111"/>
    <w:rsid w:val="00A04D98"/>
    <w:rsid w:val="00A0533A"/>
    <w:rsid w:val="00A05E13"/>
    <w:rsid w:val="00A05F42"/>
    <w:rsid w:val="00A067CB"/>
    <w:rsid w:val="00A079B2"/>
    <w:rsid w:val="00A11962"/>
    <w:rsid w:val="00A11C36"/>
    <w:rsid w:val="00A11F52"/>
    <w:rsid w:val="00A12626"/>
    <w:rsid w:val="00A12DDD"/>
    <w:rsid w:val="00A12DF4"/>
    <w:rsid w:val="00A13F42"/>
    <w:rsid w:val="00A1418E"/>
    <w:rsid w:val="00A14573"/>
    <w:rsid w:val="00A14AFB"/>
    <w:rsid w:val="00A15069"/>
    <w:rsid w:val="00A17066"/>
    <w:rsid w:val="00A17206"/>
    <w:rsid w:val="00A178D2"/>
    <w:rsid w:val="00A17A1E"/>
    <w:rsid w:val="00A2118D"/>
    <w:rsid w:val="00A2179C"/>
    <w:rsid w:val="00A21D2D"/>
    <w:rsid w:val="00A21D7B"/>
    <w:rsid w:val="00A22266"/>
    <w:rsid w:val="00A23854"/>
    <w:rsid w:val="00A238A4"/>
    <w:rsid w:val="00A24AB3"/>
    <w:rsid w:val="00A25060"/>
    <w:rsid w:val="00A25110"/>
    <w:rsid w:val="00A253EF"/>
    <w:rsid w:val="00A2574C"/>
    <w:rsid w:val="00A25A17"/>
    <w:rsid w:val="00A25A70"/>
    <w:rsid w:val="00A26372"/>
    <w:rsid w:val="00A26A3B"/>
    <w:rsid w:val="00A27843"/>
    <w:rsid w:val="00A27E33"/>
    <w:rsid w:val="00A31A43"/>
    <w:rsid w:val="00A32845"/>
    <w:rsid w:val="00A34561"/>
    <w:rsid w:val="00A34B04"/>
    <w:rsid w:val="00A35347"/>
    <w:rsid w:val="00A35617"/>
    <w:rsid w:val="00A3583D"/>
    <w:rsid w:val="00A36983"/>
    <w:rsid w:val="00A36A5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457E"/>
    <w:rsid w:val="00A45072"/>
    <w:rsid w:val="00A462EA"/>
    <w:rsid w:val="00A468A4"/>
    <w:rsid w:val="00A46DDD"/>
    <w:rsid w:val="00A47454"/>
    <w:rsid w:val="00A47A41"/>
    <w:rsid w:val="00A47B2F"/>
    <w:rsid w:val="00A5071A"/>
    <w:rsid w:val="00A5071E"/>
    <w:rsid w:val="00A50E27"/>
    <w:rsid w:val="00A514C9"/>
    <w:rsid w:val="00A51514"/>
    <w:rsid w:val="00A5278D"/>
    <w:rsid w:val="00A5499A"/>
    <w:rsid w:val="00A54EEE"/>
    <w:rsid w:val="00A554B9"/>
    <w:rsid w:val="00A55515"/>
    <w:rsid w:val="00A55F46"/>
    <w:rsid w:val="00A56558"/>
    <w:rsid w:val="00A56A40"/>
    <w:rsid w:val="00A56E0D"/>
    <w:rsid w:val="00A56F1E"/>
    <w:rsid w:val="00A57238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508A"/>
    <w:rsid w:val="00A659ED"/>
    <w:rsid w:val="00A6609B"/>
    <w:rsid w:val="00A66717"/>
    <w:rsid w:val="00A67A94"/>
    <w:rsid w:val="00A67F65"/>
    <w:rsid w:val="00A700E2"/>
    <w:rsid w:val="00A704E8"/>
    <w:rsid w:val="00A706DD"/>
    <w:rsid w:val="00A723EC"/>
    <w:rsid w:val="00A72D0A"/>
    <w:rsid w:val="00A747F6"/>
    <w:rsid w:val="00A75B59"/>
    <w:rsid w:val="00A81103"/>
    <w:rsid w:val="00A818D4"/>
    <w:rsid w:val="00A825D8"/>
    <w:rsid w:val="00A82B1B"/>
    <w:rsid w:val="00A82CBB"/>
    <w:rsid w:val="00A836D8"/>
    <w:rsid w:val="00A836E1"/>
    <w:rsid w:val="00A839F3"/>
    <w:rsid w:val="00A83F69"/>
    <w:rsid w:val="00A84004"/>
    <w:rsid w:val="00A84C86"/>
    <w:rsid w:val="00A90740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F80"/>
    <w:rsid w:val="00A96C2C"/>
    <w:rsid w:val="00A96D61"/>
    <w:rsid w:val="00AA06AF"/>
    <w:rsid w:val="00AA2933"/>
    <w:rsid w:val="00AA2F8D"/>
    <w:rsid w:val="00AA3FD1"/>
    <w:rsid w:val="00AA42DF"/>
    <w:rsid w:val="00AA4687"/>
    <w:rsid w:val="00AA5703"/>
    <w:rsid w:val="00AA6E8B"/>
    <w:rsid w:val="00AA70B7"/>
    <w:rsid w:val="00AA7496"/>
    <w:rsid w:val="00AB023F"/>
    <w:rsid w:val="00AB0CE4"/>
    <w:rsid w:val="00AB126A"/>
    <w:rsid w:val="00AB25AB"/>
    <w:rsid w:val="00AB2D30"/>
    <w:rsid w:val="00AB399E"/>
    <w:rsid w:val="00AB4763"/>
    <w:rsid w:val="00AB4BBC"/>
    <w:rsid w:val="00AB4D63"/>
    <w:rsid w:val="00AB5B40"/>
    <w:rsid w:val="00AB60D9"/>
    <w:rsid w:val="00AB7078"/>
    <w:rsid w:val="00AB7445"/>
    <w:rsid w:val="00AB7C6D"/>
    <w:rsid w:val="00AC11D9"/>
    <w:rsid w:val="00AC11F7"/>
    <w:rsid w:val="00AC16F9"/>
    <w:rsid w:val="00AC1DB0"/>
    <w:rsid w:val="00AC2F50"/>
    <w:rsid w:val="00AC4604"/>
    <w:rsid w:val="00AC480E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21CD"/>
    <w:rsid w:val="00AD222C"/>
    <w:rsid w:val="00AD2293"/>
    <w:rsid w:val="00AD377C"/>
    <w:rsid w:val="00AD426D"/>
    <w:rsid w:val="00AD4BA3"/>
    <w:rsid w:val="00AD5ACD"/>
    <w:rsid w:val="00AD6732"/>
    <w:rsid w:val="00AD6A28"/>
    <w:rsid w:val="00AD70D7"/>
    <w:rsid w:val="00AD7B1F"/>
    <w:rsid w:val="00AE042E"/>
    <w:rsid w:val="00AE1613"/>
    <w:rsid w:val="00AE2B52"/>
    <w:rsid w:val="00AE2FF0"/>
    <w:rsid w:val="00AE3592"/>
    <w:rsid w:val="00AE3A68"/>
    <w:rsid w:val="00AE3AFC"/>
    <w:rsid w:val="00AE4068"/>
    <w:rsid w:val="00AE548B"/>
    <w:rsid w:val="00AE561F"/>
    <w:rsid w:val="00AE666F"/>
    <w:rsid w:val="00AE6B02"/>
    <w:rsid w:val="00AE787B"/>
    <w:rsid w:val="00AF02B5"/>
    <w:rsid w:val="00AF111C"/>
    <w:rsid w:val="00AF3142"/>
    <w:rsid w:val="00AF3C6A"/>
    <w:rsid w:val="00AF4A6A"/>
    <w:rsid w:val="00AF5313"/>
    <w:rsid w:val="00AF58DD"/>
    <w:rsid w:val="00AF5F08"/>
    <w:rsid w:val="00AF66A3"/>
    <w:rsid w:val="00AF6EC7"/>
    <w:rsid w:val="00B012F8"/>
    <w:rsid w:val="00B013AF"/>
    <w:rsid w:val="00B013B7"/>
    <w:rsid w:val="00B01655"/>
    <w:rsid w:val="00B01906"/>
    <w:rsid w:val="00B03D91"/>
    <w:rsid w:val="00B04734"/>
    <w:rsid w:val="00B10235"/>
    <w:rsid w:val="00B10A3F"/>
    <w:rsid w:val="00B10F2A"/>
    <w:rsid w:val="00B140C4"/>
    <w:rsid w:val="00B14284"/>
    <w:rsid w:val="00B1509E"/>
    <w:rsid w:val="00B15166"/>
    <w:rsid w:val="00B1585B"/>
    <w:rsid w:val="00B17574"/>
    <w:rsid w:val="00B17832"/>
    <w:rsid w:val="00B208F8"/>
    <w:rsid w:val="00B20951"/>
    <w:rsid w:val="00B21A1B"/>
    <w:rsid w:val="00B21B8B"/>
    <w:rsid w:val="00B2302F"/>
    <w:rsid w:val="00B235CC"/>
    <w:rsid w:val="00B23930"/>
    <w:rsid w:val="00B24CF5"/>
    <w:rsid w:val="00B26A8F"/>
    <w:rsid w:val="00B26CED"/>
    <w:rsid w:val="00B27BDD"/>
    <w:rsid w:val="00B30A82"/>
    <w:rsid w:val="00B33218"/>
    <w:rsid w:val="00B33603"/>
    <w:rsid w:val="00B35EA7"/>
    <w:rsid w:val="00B36735"/>
    <w:rsid w:val="00B369A0"/>
    <w:rsid w:val="00B3754F"/>
    <w:rsid w:val="00B400F4"/>
    <w:rsid w:val="00B409B0"/>
    <w:rsid w:val="00B409DC"/>
    <w:rsid w:val="00B413CE"/>
    <w:rsid w:val="00B416C2"/>
    <w:rsid w:val="00B43D17"/>
    <w:rsid w:val="00B451DB"/>
    <w:rsid w:val="00B463F5"/>
    <w:rsid w:val="00B467E5"/>
    <w:rsid w:val="00B47899"/>
    <w:rsid w:val="00B47968"/>
    <w:rsid w:val="00B4797E"/>
    <w:rsid w:val="00B512BD"/>
    <w:rsid w:val="00B51636"/>
    <w:rsid w:val="00B52290"/>
    <w:rsid w:val="00B53230"/>
    <w:rsid w:val="00B53B1D"/>
    <w:rsid w:val="00B54FE8"/>
    <w:rsid w:val="00B551E4"/>
    <w:rsid w:val="00B55812"/>
    <w:rsid w:val="00B559D5"/>
    <w:rsid w:val="00B55AE1"/>
    <w:rsid w:val="00B56900"/>
    <w:rsid w:val="00B569AF"/>
    <w:rsid w:val="00B61C30"/>
    <w:rsid w:val="00B62214"/>
    <w:rsid w:val="00B62829"/>
    <w:rsid w:val="00B62B8B"/>
    <w:rsid w:val="00B62E58"/>
    <w:rsid w:val="00B634A8"/>
    <w:rsid w:val="00B63655"/>
    <w:rsid w:val="00B6412A"/>
    <w:rsid w:val="00B64D28"/>
    <w:rsid w:val="00B64ED8"/>
    <w:rsid w:val="00B6661B"/>
    <w:rsid w:val="00B666D6"/>
    <w:rsid w:val="00B71C6C"/>
    <w:rsid w:val="00B723AD"/>
    <w:rsid w:val="00B7353E"/>
    <w:rsid w:val="00B7405D"/>
    <w:rsid w:val="00B744CE"/>
    <w:rsid w:val="00B75433"/>
    <w:rsid w:val="00B761B2"/>
    <w:rsid w:val="00B76492"/>
    <w:rsid w:val="00B76FBF"/>
    <w:rsid w:val="00B80EEE"/>
    <w:rsid w:val="00B81041"/>
    <w:rsid w:val="00B81056"/>
    <w:rsid w:val="00B81810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5953"/>
    <w:rsid w:val="00B9654F"/>
    <w:rsid w:val="00B9661D"/>
    <w:rsid w:val="00B96934"/>
    <w:rsid w:val="00B97189"/>
    <w:rsid w:val="00B97E97"/>
    <w:rsid w:val="00BA0240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B055C"/>
    <w:rsid w:val="00BB0FDC"/>
    <w:rsid w:val="00BB1FC4"/>
    <w:rsid w:val="00BB2A3C"/>
    <w:rsid w:val="00BB329B"/>
    <w:rsid w:val="00BB5563"/>
    <w:rsid w:val="00BB60C6"/>
    <w:rsid w:val="00BB6838"/>
    <w:rsid w:val="00BB7426"/>
    <w:rsid w:val="00BB75D4"/>
    <w:rsid w:val="00BB7D9B"/>
    <w:rsid w:val="00BC04DA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657D"/>
    <w:rsid w:val="00BC688A"/>
    <w:rsid w:val="00BC697C"/>
    <w:rsid w:val="00BC76AB"/>
    <w:rsid w:val="00BC7DB6"/>
    <w:rsid w:val="00BD0059"/>
    <w:rsid w:val="00BD084E"/>
    <w:rsid w:val="00BD0F74"/>
    <w:rsid w:val="00BD13E8"/>
    <w:rsid w:val="00BD1BC8"/>
    <w:rsid w:val="00BD1E2E"/>
    <w:rsid w:val="00BD24F4"/>
    <w:rsid w:val="00BD3356"/>
    <w:rsid w:val="00BD375E"/>
    <w:rsid w:val="00BD42CE"/>
    <w:rsid w:val="00BD4B27"/>
    <w:rsid w:val="00BD4E31"/>
    <w:rsid w:val="00BD54ED"/>
    <w:rsid w:val="00BD5F9C"/>
    <w:rsid w:val="00BD7704"/>
    <w:rsid w:val="00BD77F4"/>
    <w:rsid w:val="00BE05DE"/>
    <w:rsid w:val="00BE0E99"/>
    <w:rsid w:val="00BE213E"/>
    <w:rsid w:val="00BE27A9"/>
    <w:rsid w:val="00BE2B19"/>
    <w:rsid w:val="00BE3E5B"/>
    <w:rsid w:val="00BE412D"/>
    <w:rsid w:val="00BE412E"/>
    <w:rsid w:val="00BE43A4"/>
    <w:rsid w:val="00BE4476"/>
    <w:rsid w:val="00BE459E"/>
    <w:rsid w:val="00BE54D0"/>
    <w:rsid w:val="00BE6058"/>
    <w:rsid w:val="00BE6FDC"/>
    <w:rsid w:val="00BF0303"/>
    <w:rsid w:val="00BF1B5E"/>
    <w:rsid w:val="00BF1F19"/>
    <w:rsid w:val="00BF2EAB"/>
    <w:rsid w:val="00BF312B"/>
    <w:rsid w:val="00BF35F6"/>
    <w:rsid w:val="00BF3666"/>
    <w:rsid w:val="00BF4132"/>
    <w:rsid w:val="00BF55C2"/>
    <w:rsid w:val="00BF573D"/>
    <w:rsid w:val="00BF5FC2"/>
    <w:rsid w:val="00BF6626"/>
    <w:rsid w:val="00BF6BCE"/>
    <w:rsid w:val="00BF74FA"/>
    <w:rsid w:val="00C000F9"/>
    <w:rsid w:val="00C007E6"/>
    <w:rsid w:val="00C00DD9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8D4"/>
    <w:rsid w:val="00C10075"/>
    <w:rsid w:val="00C114D7"/>
    <w:rsid w:val="00C115B4"/>
    <w:rsid w:val="00C1274A"/>
    <w:rsid w:val="00C12FCC"/>
    <w:rsid w:val="00C13A14"/>
    <w:rsid w:val="00C14738"/>
    <w:rsid w:val="00C148AE"/>
    <w:rsid w:val="00C1539C"/>
    <w:rsid w:val="00C1612A"/>
    <w:rsid w:val="00C169D0"/>
    <w:rsid w:val="00C1767E"/>
    <w:rsid w:val="00C176C4"/>
    <w:rsid w:val="00C210FE"/>
    <w:rsid w:val="00C217C0"/>
    <w:rsid w:val="00C21FD1"/>
    <w:rsid w:val="00C224D4"/>
    <w:rsid w:val="00C24F52"/>
    <w:rsid w:val="00C259B4"/>
    <w:rsid w:val="00C260E6"/>
    <w:rsid w:val="00C30B71"/>
    <w:rsid w:val="00C31168"/>
    <w:rsid w:val="00C316B8"/>
    <w:rsid w:val="00C31C98"/>
    <w:rsid w:val="00C32E3D"/>
    <w:rsid w:val="00C34D7E"/>
    <w:rsid w:val="00C34F12"/>
    <w:rsid w:val="00C35511"/>
    <w:rsid w:val="00C35805"/>
    <w:rsid w:val="00C35923"/>
    <w:rsid w:val="00C35F13"/>
    <w:rsid w:val="00C3662C"/>
    <w:rsid w:val="00C36CD9"/>
    <w:rsid w:val="00C4246E"/>
    <w:rsid w:val="00C4267E"/>
    <w:rsid w:val="00C429A8"/>
    <w:rsid w:val="00C43172"/>
    <w:rsid w:val="00C43C56"/>
    <w:rsid w:val="00C44B82"/>
    <w:rsid w:val="00C457E4"/>
    <w:rsid w:val="00C46F2F"/>
    <w:rsid w:val="00C46FC8"/>
    <w:rsid w:val="00C47808"/>
    <w:rsid w:val="00C51C6F"/>
    <w:rsid w:val="00C520AA"/>
    <w:rsid w:val="00C52824"/>
    <w:rsid w:val="00C5323B"/>
    <w:rsid w:val="00C53548"/>
    <w:rsid w:val="00C53AB5"/>
    <w:rsid w:val="00C54162"/>
    <w:rsid w:val="00C57E40"/>
    <w:rsid w:val="00C614A5"/>
    <w:rsid w:val="00C619CD"/>
    <w:rsid w:val="00C64123"/>
    <w:rsid w:val="00C66295"/>
    <w:rsid w:val="00C66C74"/>
    <w:rsid w:val="00C67A3D"/>
    <w:rsid w:val="00C67E8B"/>
    <w:rsid w:val="00C714B4"/>
    <w:rsid w:val="00C728EA"/>
    <w:rsid w:val="00C733AB"/>
    <w:rsid w:val="00C73A8F"/>
    <w:rsid w:val="00C76040"/>
    <w:rsid w:val="00C76C58"/>
    <w:rsid w:val="00C77220"/>
    <w:rsid w:val="00C80284"/>
    <w:rsid w:val="00C80AE9"/>
    <w:rsid w:val="00C81543"/>
    <w:rsid w:val="00C8243F"/>
    <w:rsid w:val="00C82D2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5"/>
    <w:rsid w:val="00C86648"/>
    <w:rsid w:val="00C87702"/>
    <w:rsid w:val="00C8794A"/>
    <w:rsid w:val="00C90927"/>
    <w:rsid w:val="00C91B89"/>
    <w:rsid w:val="00C9391C"/>
    <w:rsid w:val="00C941FC"/>
    <w:rsid w:val="00C94276"/>
    <w:rsid w:val="00C947F4"/>
    <w:rsid w:val="00C964F1"/>
    <w:rsid w:val="00C96662"/>
    <w:rsid w:val="00C968BE"/>
    <w:rsid w:val="00C9718A"/>
    <w:rsid w:val="00C97CA3"/>
    <w:rsid w:val="00CA1EFF"/>
    <w:rsid w:val="00CA285A"/>
    <w:rsid w:val="00CA3476"/>
    <w:rsid w:val="00CA34B8"/>
    <w:rsid w:val="00CA3813"/>
    <w:rsid w:val="00CA4035"/>
    <w:rsid w:val="00CA5909"/>
    <w:rsid w:val="00CA636C"/>
    <w:rsid w:val="00CA651E"/>
    <w:rsid w:val="00CA6BDA"/>
    <w:rsid w:val="00CB033C"/>
    <w:rsid w:val="00CB0756"/>
    <w:rsid w:val="00CB101A"/>
    <w:rsid w:val="00CB201E"/>
    <w:rsid w:val="00CB2C9D"/>
    <w:rsid w:val="00CB3658"/>
    <w:rsid w:val="00CB3688"/>
    <w:rsid w:val="00CB4BA6"/>
    <w:rsid w:val="00CB52C5"/>
    <w:rsid w:val="00CB583D"/>
    <w:rsid w:val="00CB607D"/>
    <w:rsid w:val="00CC0408"/>
    <w:rsid w:val="00CC1133"/>
    <w:rsid w:val="00CC357E"/>
    <w:rsid w:val="00CC45B1"/>
    <w:rsid w:val="00CC4894"/>
    <w:rsid w:val="00CC4CA4"/>
    <w:rsid w:val="00CC55F9"/>
    <w:rsid w:val="00CC6551"/>
    <w:rsid w:val="00CC7426"/>
    <w:rsid w:val="00CD0B74"/>
    <w:rsid w:val="00CD1B78"/>
    <w:rsid w:val="00CD3C52"/>
    <w:rsid w:val="00CD3C88"/>
    <w:rsid w:val="00CD43B9"/>
    <w:rsid w:val="00CD4B7C"/>
    <w:rsid w:val="00CD6753"/>
    <w:rsid w:val="00CD70B1"/>
    <w:rsid w:val="00CD7314"/>
    <w:rsid w:val="00CD7DC3"/>
    <w:rsid w:val="00CE006E"/>
    <w:rsid w:val="00CE0FFE"/>
    <w:rsid w:val="00CE1589"/>
    <w:rsid w:val="00CE273E"/>
    <w:rsid w:val="00CE3A28"/>
    <w:rsid w:val="00CE45CC"/>
    <w:rsid w:val="00CE5545"/>
    <w:rsid w:val="00CE5978"/>
    <w:rsid w:val="00CE5A26"/>
    <w:rsid w:val="00CE6222"/>
    <w:rsid w:val="00CE70C5"/>
    <w:rsid w:val="00CF0363"/>
    <w:rsid w:val="00CF3887"/>
    <w:rsid w:val="00CF64A6"/>
    <w:rsid w:val="00CF6B8D"/>
    <w:rsid w:val="00D00859"/>
    <w:rsid w:val="00D00B39"/>
    <w:rsid w:val="00D01DB8"/>
    <w:rsid w:val="00D02DB9"/>
    <w:rsid w:val="00D02E53"/>
    <w:rsid w:val="00D03BAB"/>
    <w:rsid w:val="00D04038"/>
    <w:rsid w:val="00D05192"/>
    <w:rsid w:val="00D05E1C"/>
    <w:rsid w:val="00D0646F"/>
    <w:rsid w:val="00D06960"/>
    <w:rsid w:val="00D108AB"/>
    <w:rsid w:val="00D10AD0"/>
    <w:rsid w:val="00D11632"/>
    <w:rsid w:val="00D11FC4"/>
    <w:rsid w:val="00D131AA"/>
    <w:rsid w:val="00D13717"/>
    <w:rsid w:val="00D13C37"/>
    <w:rsid w:val="00D14740"/>
    <w:rsid w:val="00D15E84"/>
    <w:rsid w:val="00D16393"/>
    <w:rsid w:val="00D17131"/>
    <w:rsid w:val="00D2041C"/>
    <w:rsid w:val="00D21827"/>
    <w:rsid w:val="00D22EBA"/>
    <w:rsid w:val="00D22F88"/>
    <w:rsid w:val="00D236A9"/>
    <w:rsid w:val="00D248D8"/>
    <w:rsid w:val="00D24CCF"/>
    <w:rsid w:val="00D2561F"/>
    <w:rsid w:val="00D25DBF"/>
    <w:rsid w:val="00D25DD3"/>
    <w:rsid w:val="00D2736D"/>
    <w:rsid w:val="00D273F3"/>
    <w:rsid w:val="00D27A5F"/>
    <w:rsid w:val="00D27EA8"/>
    <w:rsid w:val="00D32BD1"/>
    <w:rsid w:val="00D34963"/>
    <w:rsid w:val="00D34D51"/>
    <w:rsid w:val="00D35DF0"/>
    <w:rsid w:val="00D36D22"/>
    <w:rsid w:val="00D37BC2"/>
    <w:rsid w:val="00D4108F"/>
    <w:rsid w:val="00D41A26"/>
    <w:rsid w:val="00D41E9E"/>
    <w:rsid w:val="00D4323A"/>
    <w:rsid w:val="00D4369B"/>
    <w:rsid w:val="00D442BD"/>
    <w:rsid w:val="00D447E2"/>
    <w:rsid w:val="00D44960"/>
    <w:rsid w:val="00D45566"/>
    <w:rsid w:val="00D457DA"/>
    <w:rsid w:val="00D468B6"/>
    <w:rsid w:val="00D4713D"/>
    <w:rsid w:val="00D50544"/>
    <w:rsid w:val="00D50F3B"/>
    <w:rsid w:val="00D50F55"/>
    <w:rsid w:val="00D52A92"/>
    <w:rsid w:val="00D533CC"/>
    <w:rsid w:val="00D5341C"/>
    <w:rsid w:val="00D53A78"/>
    <w:rsid w:val="00D555C0"/>
    <w:rsid w:val="00D558E5"/>
    <w:rsid w:val="00D56AD8"/>
    <w:rsid w:val="00D57B81"/>
    <w:rsid w:val="00D6025B"/>
    <w:rsid w:val="00D604DA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2D49"/>
    <w:rsid w:val="00D73CDD"/>
    <w:rsid w:val="00D764B7"/>
    <w:rsid w:val="00D825EA"/>
    <w:rsid w:val="00D82872"/>
    <w:rsid w:val="00D82EA7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158F"/>
    <w:rsid w:val="00D91B72"/>
    <w:rsid w:val="00D92DDC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149B"/>
    <w:rsid w:val="00DA1D42"/>
    <w:rsid w:val="00DA3275"/>
    <w:rsid w:val="00DA5E0D"/>
    <w:rsid w:val="00DA643C"/>
    <w:rsid w:val="00DA75B3"/>
    <w:rsid w:val="00DB0006"/>
    <w:rsid w:val="00DB0678"/>
    <w:rsid w:val="00DB0C0D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681"/>
    <w:rsid w:val="00DC46AB"/>
    <w:rsid w:val="00DC50D0"/>
    <w:rsid w:val="00DC5BB6"/>
    <w:rsid w:val="00DC6D6D"/>
    <w:rsid w:val="00DC7334"/>
    <w:rsid w:val="00DC7DF7"/>
    <w:rsid w:val="00DD3119"/>
    <w:rsid w:val="00DD3402"/>
    <w:rsid w:val="00DD38D1"/>
    <w:rsid w:val="00DD54BF"/>
    <w:rsid w:val="00DD5623"/>
    <w:rsid w:val="00DD594F"/>
    <w:rsid w:val="00DD5E02"/>
    <w:rsid w:val="00DD7BF8"/>
    <w:rsid w:val="00DE03EC"/>
    <w:rsid w:val="00DE0CC8"/>
    <w:rsid w:val="00DE0D8E"/>
    <w:rsid w:val="00DE20E7"/>
    <w:rsid w:val="00DE28BC"/>
    <w:rsid w:val="00DE4721"/>
    <w:rsid w:val="00DE4CC8"/>
    <w:rsid w:val="00DE54C3"/>
    <w:rsid w:val="00DE56D9"/>
    <w:rsid w:val="00DE584B"/>
    <w:rsid w:val="00DE6B31"/>
    <w:rsid w:val="00DE76D5"/>
    <w:rsid w:val="00DE7CB6"/>
    <w:rsid w:val="00DF1A83"/>
    <w:rsid w:val="00DF202D"/>
    <w:rsid w:val="00DF286C"/>
    <w:rsid w:val="00DF31F5"/>
    <w:rsid w:val="00DF380C"/>
    <w:rsid w:val="00DF3957"/>
    <w:rsid w:val="00DF3979"/>
    <w:rsid w:val="00DF3ED5"/>
    <w:rsid w:val="00DF4C15"/>
    <w:rsid w:val="00DF632B"/>
    <w:rsid w:val="00DF6AA4"/>
    <w:rsid w:val="00DF7830"/>
    <w:rsid w:val="00DF7E69"/>
    <w:rsid w:val="00DF7ED2"/>
    <w:rsid w:val="00DF7FC7"/>
    <w:rsid w:val="00E0038D"/>
    <w:rsid w:val="00E00A45"/>
    <w:rsid w:val="00E00CD0"/>
    <w:rsid w:val="00E01078"/>
    <w:rsid w:val="00E01EDD"/>
    <w:rsid w:val="00E02077"/>
    <w:rsid w:val="00E0221C"/>
    <w:rsid w:val="00E028DF"/>
    <w:rsid w:val="00E02F22"/>
    <w:rsid w:val="00E033C7"/>
    <w:rsid w:val="00E03510"/>
    <w:rsid w:val="00E03B56"/>
    <w:rsid w:val="00E03BF4"/>
    <w:rsid w:val="00E04634"/>
    <w:rsid w:val="00E066D2"/>
    <w:rsid w:val="00E11011"/>
    <w:rsid w:val="00E11110"/>
    <w:rsid w:val="00E11607"/>
    <w:rsid w:val="00E1170A"/>
    <w:rsid w:val="00E138A8"/>
    <w:rsid w:val="00E14FFA"/>
    <w:rsid w:val="00E16D4C"/>
    <w:rsid w:val="00E16D5A"/>
    <w:rsid w:val="00E171BE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6887"/>
    <w:rsid w:val="00E30077"/>
    <w:rsid w:val="00E30A23"/>
    <w:rsid w:val="00E325B8"/>
    <w:rsid w:val="00E3450C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11BB"/>
    <w:rsid w:val="00E420A6"/>
    <w:rsid w:val="00E433F0"/>
    <w:rsid w:val="00E4438F"/>
    <w:rsid w:val="00E44BDB"/>
    <w:rsid w:val="00E45779"/>
    <w:rsid w:val="00E45825"/>
    <w:rsid w:val="00E45946"/>
    <w:rsid w:val="00E45E88"/>
    <w:rsid w:val="00E461B1"/>
    <w:rsid w:val="00E46556"/>
    <w:rsid w:val="00E50ED9"/>
    <w:rsid w:val="00E510A1"/>
    <w:rsid w:val="00E534FA"/>
    <w:rsid w:val="00E535BA"/>
    <w:rsid w:val="00E539E7"/>
    <w:rsid w:val="00E542B7"/>
    <w:rsid w:val="00E549E2"/>
    <w:rsid w:val="00E555CA"/>
    <w:rsid w:val="00E55D4E"/>
    <w:rsid w:val="00E5724C"/>
    <w:rsid w:val="00E57638"/>
    <w:rsid w:val="00E6215E"/>
    <w:rsid w:val="00E624DF"/>
    <w:rsid w:val="00E635BE"/>
    <w:rsid w:val="00E63E40"/>
    <w:rsid w:val="00E64271"/>
    <w:rsid w:val="00E64771"/>
    <w:rsid w:val="00E64FDF"/>
    <w:rsid w:val="00E664D3"/>
    <w:rsid w:val="00E667D9"/>
    <w:rsid w:val="00E7026A"/>
    <w:rsid w:val="00E71DD1"/>
    <w:rsid w:val="00E72AA7"/>
    <w:rsid w:val="00E737F2"/>
    <w:rsid w:val="00E73FBF"/>
    <w:rsid w:val="00E746F6"/>
    <w:rsid w:val="00E75E28"/>
    <w:rsid w:val="00E77EA2"/>
    <w:rsid w:val="00E81CFF"/>
    <w:rsid w:val="00E82571"/>
    <w:rsid w:val="00E831DF"/>
    <w:rsid w:val="00E83366"/>
    <w:rsid w:val="00E8473B"/>
    <w:rsid w:val="00E847AB"/>
    <w:rsid w:val="00E84FB2"/>
    <w:rsid w:val="00E85197"/>
    <w:rsid w:val="00E85D98"/>
    <w:rsid w:val="00E87E5B"/>
    <w:rsid w:val="00E87F2B"/>
    <w:rsid w:val="00E90450"/>
    <w:rsid w:val="00E9135F"/>
    <w:rsid w:val="00E913CD"/>
    <w:rsid w:val="00E91BD9"/>
    <w:rsid w:val="00E93C21"/>
    <w:rsid w:val="00E942F3"/>
    <w:rsid w:val="00E94C27"/>
    <w:rsid w:val="00E94CBA"/>
    <w:rsid w:val="00E94DC5"/>
    <w:rsid w:val="00E95D32"/>
    <w:rsid w:val="00E96657"/>
    <w:rsid w:val="00E96695"/>
    <w:rsid w:val="00E976F5"/>
    <w:rsid w:val="00E9770D"/>
    <w:rsid w:val="00EA0106"/>
    <w:rsid w:val="00EA018A"/>
    <w:rsid w:val="00EA0AD6"/>
    <w:rsid w:val="00EA132C"/>
    <w:rsid w:val="00EA152C"/>
    <w:rsid w:val="00EA17A5"/>
    <w:rsid w:val="00EA1AC2"/>
    <w:rsid w:val="00EA34C6"/>
    <w:rsid w:val="00EA42EB"/>
    <w:rsid w:val="00EA464F"/>
    <w:rsid w:val="00EA65C0"/>
    <w:rsid w:val="00EA72D0"/>
    <w:rsid w:val="00EA7676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C1428"/>
    <w:rsid w:val="00EC2812"/>
    <w:rsid w:val="00EC347D"/>
    <w:rsid w:val="00EC3C3B"/>
    <w:rsid w:val="00EC411F"/>
    <w:rsid w:val="00EC5E70"/>
    <w:rsid w:val="00EC6DB2"/>
    <w:rsid w:val="00EC6FB1"/>
    <w:rsid w:val="00EC7301"/>
    <w:rsid w:val="00EC75FC"/>
    <w:rsid w:val="00EC7BA1"/>
    <w:rsid w:val="00EC7BC2"/>
    <w:rsid w:val="00ED020F"/>
    <w:rsid w:val="00ED33B4"/>
    <w:rsid w:val="00ED380A"/>
    <w:rsid w:val="00ED3C3C"/>
    <w:rsid w:val="00ED42BE"/>
    <w:rsid w:val="00ED4DB5"/>
    <w:rsid w:val="00ED5E72"/>
    <w:rsid w:val="00ED62E2"/>
    <w:rsid w:val="00ED6815"/>
    <w:rsid w:val="00ED7906"/>
    <w:rsid w:val="00ED7B85"/>
    <w:rsid w:val="00EE0E33"/>
    <w:rsid w:val="00EE1010"/>
    <w:rsid w:val="00EE1E36"/>
    <w:rsid w:val="00EE22AF"/>
    <w:rsid w:val="00EE2DD1"/>
    <w:rsid w:val="00EE3E56"/>
    <w:rsid w:val="00EE469A"/>
    <w:rsid w:val="00EE4762"/>
    <w:rsid w:val="00EE48D2"/>
    <w:rsid w:val="00EE607F"/>
    <w:rsid w:val="00EE6216"/>
    <w:rsid w:val="00EE6E55"/>
    <w:rsid w:val="00EE7353"/>
    <w:rsid w:val="00EE7E50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EB3"/>
    <w:rsid w:val="00EF3066"/>
    <w:rsid w:val="00EF4345"/>
    <w:rsid w:val="00EF4E03"/>
    <w:rsid w:val="00EF57EB"/>
    <w:rsid w:val="00EF5E07"/>
    <w:rsid w:val="00EF5E7B"/>
    <w:rsid w:val="00EF6557"/>
    <w:rsid w:val="00EF6566"/>
    <w:rsid w:val="00EF68D9"/>
    <w:rsid w:val="00EF7147"/>
    <w:rsid w:val="00F002B9"/>
    <w:rsid w:val="00F00FFB"/>
    <w:rsid w:val="00F0125B"/>
    <w:rsid w:val="00F014B1"/>
    <w:rsid w:val="00F01718"/>
    <w:rsid w:val="00F0171D"/>
    <w:rsid w:val="00F02419"/>
    <w:rsid w:val="00F02659"/>
    <w:rsid w:val="00F02E38"/>
    <w:rsid w:val="00F03D52"/>
    <w:rsid w:val="00F03EFE"/>
    <w:rsid w:val="00F047BF"/>
    <w:rsid w:val="00F04C97"/>
    <w:rsid w:val="00F05B08"/>
    <w:rsid w:val="00F101C6"/>
    <w:rsid w:val="00F10C08"/>
    <w:rsid w:val="00F10F5E"/>
    <w:rsid w:val="00F12A27"/>
    <w:rsid w:val="00F13045"/>
    <w:rsid w:val="00F134FB"/>
    <w:rsid w:val="00F142E9"/>
    <w:rsid w:val="00F1433D"/>
    <w:rsid w:val="00F160B6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56E0"/>
    <w:rsid w:val="00F26671"/>
    <w:rsid w:val="00F26DE1"/>
    <w:rsid w:val="00F27021"/>
    <w:rsid w:val="00F271B4"/>
    <w:rsid w:val="00F27D11"/>
    <w:rsid w:val="00F306D2"/>
    <w:rsid w:val="00F30888"/>
    <w:rsid w:val="00F316AE"/>
    <w:rsid w:val="00F31B12"/>
    <w:rsid w:val="00F32B79"/>
    <w:rsid w:val="00F32C23"/>
    <w:rsid w:val="00F3388B"/>
    <w:rsid w:val="00F33908"/>
    <w:rsid w:val="00F33F41"/>
    <w:rsid w:val="00F350B6"/>
    <w:rsid w:val="00F3557A"/>
    <w:rsid w:val="00F35F84"/>
    <w:rsid w:val="00F35F94"/>
    <w:rsid w:val="00F366F0"/>
    <w:rsid w:val="00F37127"/>
    <w:rsid w:val="00F40F98"/>
    <w:rsid w:val="00F41554"/>
    <w:rsid w:val="00F42C39"/>
    <w:rsid w:val="00F42D63"/>
    <w:rsid w:val="00F43177"/>
    <w:rsid w:val="00F43A8E"/>
    <w:rsid w:val="00F44390"/>
    <w:rsid w:val="00F46360"/>
    <w:rsid w:val="00F469BC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578F7"/>
    <w:rsid w:val="00F6002D"/>
    <w:rsid w:val="00F60D5B"/>
    <w:rsid w:val="00F61057"/>
    <w:rsid w:val="00F625F8"/>
    <w:rsid w:val="00F626B2"/>
    <w:rsid w:val="00F63A3C"/>
    <w:rsid w:val="00F644C1"/>
    <w:rsid w:val="00F646A5"/>
    <w:rsid w:val="00F64D5E"/>
    <w:rsid w:val="00F6647F"/>
    <w:rsid w:val="00F6659F"/>
    <w:rsid w:val="00F67FFE"/>
    <w:rsid w:val="00F70C5A"/>
    <w:rsid w:val="00F71270"/>
    <w:rsid w:val="00F71810"/>
    <w:rsid w:val="00F72118"/>
    <w:rsid w:val="00F72F43"/>
    <w:rsid w:val="00F73D6D"/>
    <w:rsid w:val="00F73EA2"/>
    <w:rsid w:val="00F7443B"/>
    <w:rsid w:val="00F754BE"/>
    <w:rsid w:val="00F763C4"/>
    <w:rsid w:val="00F774D8"/>
    <w:rsid w:val="00F804DA"/>
    <w:rsid w:val="00F815DB"/>
    <w:rsid w:val="00F81642"/>
    <w:rsid w:val="00F81B45"/>
    <w:rsid w:val="00F825FF"/>
    <w:rsid w:val="00F835FD"/>
    <w:rsid w:val="00F8363E"/>
    <w:rsid w:val="00F83D00"/>
    <w:rsid w:val="00F84264"/>
    <w:rsid w:val="00F84EDC"/>
    <w:rsid w:val="00F860C7"/>
    <w:rsid w:val="00F86FCE"/>
    <w:rsid w:val="00F908E2"/>
    <w:rsid w:val="00F909A9"/>
    <w:rsid w:val="00F91020"/>
    <w:rsid w:val="00F91265"/>
    <w:rsid w:val="00F92B62"/>
    <w:rsid w:val="00F9304E"/>
    <w:rsid w:val="00F954E1"/>
    <w:rsid w:val="00F97595"/>
    <w:rsid w:val="00F9768F"/>
    <w:rsid w:val="00F97D92"/>
    <w:rsid w:val="00FA0761"/>
    <w:rsid w:val="00FA0C86"/>
    <w:rsid w:val="00FA0F98"/>
    <w:rsid w:val="00FA15AB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11CE"/>
    <w:rsid w:val="00FB1D7E"/>
    <w:rsid w:val="00FB1E8F"/>
    <w:rsid w:val="00FB2663"/>
    <w:rsid w:val="00FB28BB"/>
    <w:rsid w:val="00FB31EC"/>
    <w:rsid w:val="00FB34B9"/>
    <w:rsid w:val="00FB3CA0"/>
    <w:rsid w:val="00FB4003"/>
    <w:rsid w:val="00FB4196"/>
    <w:rsid w:val="00FB4F07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C0608"/>
    <w:rsid w:val="00FC25AD"/>
    <w:rsid w:val="00FC3254"/>
    <w:rsid w:val="00FC3929"/>
    <w:rsid w:val="00FC4184"/>
    <w:rsid w:val="00FC5A30"/>
    <w:rsid w:val="00FC5C9D"/>
    <w:rsid w:val="00FC634E"/>
    <w:rsid w:val="00FC68E0"/>
    <w:rsid w:val="00FC6B9A"/>
    <w:rsid w:val="00FC7C1D"/>
    <w:rsid w:val="00FD0EA4"/>
    <w:rsid w:val="00FD0F8F"/>
    <w:rsid w:val="00FD1AAB"/>
    <w:rsid w:val="00FD1D19"/>
    <w:rsid w:val="00FD2325"/>
    <w:rsid w:val="00FD256A"/>
    <w:rsid w:val="00FD25CF"/>
    <w:rsid w:val="00FD303B"/>
    <w:rsid w:val="00FD36E0"/>
    <w:rsid w:val="00FD3F35"/>
    <w:rsid w:val="00FD4CE3"/>
    <w:rsid w:val="00FD518D"/>
    <w:rsid w:val="00FD6023"/>
    <w:rsid w:val="00FD7A90"/>
    <w:rsid w:val="00FE0D36"/>
    <w:rsid w:val="00FE1122"/>
    <w:rsid w:val="00FE16DB"/>
    <w:rsid w:val="00FE19CC"/>
    <w:rsid w:val="00FE1F08"/>
    <w:rsid w:val="00FE39AA"/>
    <w:rsid w:val="00FE3CBD"/>
    <w:rsid w:val="00FE41F1"/>
    <w:rsid w:val="00FE4A96"/>
    <w:rsid w:val="00FE6348"/>
    <w:rsid w:val="00FE63DB"/>
    <w:rsid w:val="00FE6EE9"/>
    <w:rsid w:val="00FE6FC3"/>
    <w:rsid w:val="00FE71E1"/>
    <w:rsid w:val="00FE7DC7"/>
    <w:rsid w:val="00FF0457"/>
    <w:rsid w:val="00FF05CE"/>
    <w:rsid w:val="00FF0E82"/>
    <w:rsid w:val="00FF0FA1"/>
    <w:rsid w:val="00FF1643"/>
    <w:rsid w:val="00FF2855"/>
    <w:rsid w:val="00FF3947"/>
    <w:rsid w:val="00FF402B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CEE3F566-6C2D-4E74-BF17-DB4ACEEA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6D0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0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2.xml><?xml version="1.0" encoding="utf-8"?>
<ds:datastoreItem xmlns:ds="http://schemas.openxmlformats.org/officeDocument/2006/customXml" ds:itemID="{D073611E-FA7C-4FB0-82E7-AFC724397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C7ED77-E1A4-4F2C-AABD-20F6E1F8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2</cp:revision>
  <cp:lastPrinted>2018-08-27T01:42:00Z</cp:lastPrinted>
  <dcterms:created xsi:type="dcterms:W3CDTF">2021-01-08T16:09:00Z</dcterms:created>
  <dcterms:modified xsi:type="dcterms:W3CDTF">2021-01-08T16:09:00Z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